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313" w:beforeLines="100" w:after="313" w:afterLines="100"/>
        <w:jc w:val="center"/>
        <w:textAlignment w:val="auto"/>
        <w:rPr>
          <w:rFonts w:hint="eastAsia" w:ascii="方正小标宋_GBK" w:hAnsi="方正小标宋_GBK" w:eastAsia="方正小标宋_GBK" w:cs="方正小标宋_GBK"/>
          <w:b/>
          <w:bCs/>
          <w:sz w:val="32"/>
          <w:szCs w:val="32"/>
          <w:lang w:eastAsia="zh-CN"/>
        </w:rPr>
      </w:pPr>
      <w:r>
        <w:rPr>
          <w:rFonts w:hint="eastAsia" w:ascii="方正小标宋_GBK" w:hAnsi="方正小标宋_GBK" w:eastAsia="方正小标宋_GBK" w:cs="方正小标宋_GBK"/>
          <w:b/>
          <w:bCs/>
          <w:sz w:val="32"/>
          <w:szCs w:val="32"/>
        </w:rPr>
        <w:t>202</w:t>
      </w:r>
      <w:r>
        <w:rPr>
          <w:rFonts w:hint="eastAsia" w:ascii="方正小标宋_GBK" w:hAnsi="方正小标宋_GBK" w:eastAsia="方正小标宋_GBK" w:cs="方正小标宋_GBK"/>
          <w:b/>
          <w:bCs/>
          <w:sz w:val="32"/>
          <w:szCs w:val="32"/>
          <w:lang w:val="en-US" w:eastAsia="zh-CN"/>
        </w:rPr>
        <w:t>1</w:t>
      </w:r>
      <w:r>
        <w:rPr>
          <w:rFonts w:hint="eastAsia" w:ascii="方正小标宋_GBK" w:hAnsi="方正小标宋_GBK" w:eastAsia="方正小标宋_GBK" w:cs="方正小标宋_GBK"/>
          <w:b/>
          <w:bCs/>
          <w:sz w:val="32"/>
          <w:szCs w:val="32"/>
        </w:rPr>
        <w:t>年研究生"课程思政"示范课程建设项目申报</w:t>
      </w:r>
      <w:r>
        <w:rPr>
          <w:rFonts w:hint="eastAsia" w:ascii="方正小标宋_GBK" w:hAnsi="方正小标宋_GBK" w:eastAsia="方正小标宋_GBK" w:cs="方正小标宋_GBK"/>
          <w:b/>
          <w:bCs/>
          <w:sz w:val="32"/>
          <w:szCs w:val="32"/>
          <w:lang w:eastAsia="zh-CN"/>
        </w:rPr>
        <w:t>办法</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为深入贯彻落实习近平总书记关于研究生教育的重要论述和全国教育大会精神，进一步提升研究生课程思政教育教学质量，现开展 2021年研究生"课程思政"示范课程建设项目申报工作。</w:t>
      </w:r>
    </w:p>
    <w:p>
      <w:pPr>
        <w:autoSpaceDE/>
        <w:autoSpaceDN/>
        <w:spacing w:before="0" w:after="0" w:line="240" w:lineRule="auto"/>
        <w:ind w:left="0" w:right="0" w:firstLine="562" w:firstLineChars="200"/>
        <w:jc w:val="both"/>
        <w:rPr>
          <w:rFonts w:hint="eastAsia" w:ascii="方正仿宋_GBK" w:hAnsi="方正仿宋_GBK" w:eastAsia="方正仿宋_GBK" w:cs="方正仿宋_GBK"/>
          <w:b/>
          <w:bCs/>
          <w:kern w:val="2"/>
          <w:sz w:val="28"/>
          <w:szCs w:val="28"/>
          <w:lang w:val="en-US" w:eastAsia="zh-CN" w:bidi="ar-SA"/>
        </w:rPr>
      </w:pPr>
      <w:r>
        <w:rPr>
          <w:rFonts w:hint="eastAsia" w:ascii="方正仿宋_GBK" w:hAnsi="方正仿宋_GBK" w:eastAsia="方正仿宋_GBK" w:cs="方正仿宋_GBK"/>
          <w:b/>
          <w:bCs/>
          <w:kern w:val="2"/>
          <w:sz w:val="28"/>
          <w:szCs w:val="28"/>
          <w:lang w:val="en-US" w:eastAsia="zh-CN" w:bidi="ar-SA"/>
        </w:rPr>
        <w:t>一、指导思想</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以习近平新时代中国特色社会主义思想为指导，贯彻落实党中央对研究生教育的指示精神，坚持立德树人，发挥教师队伍“主力军”、课程建设“主阵地”、课堂教学“主渠道”作用，强化示范引领，强化资源共享，全面推进课程思政高质量建设，将思政工作体系贯通人才培养体系全过程，构建全员全程全方位育人大格局。</w:t>
      </w:r>
    </w:p>
    <w:p>
      <w:pPr>
        <w:autoSpaceDE/>
        <w:autoSpaceDN/>
        <w:spacing w:before="0" w:after="0" w:line="240" w:lineRule="auto"/>
        <w:ind w:left="0" w:right="0" w:firstLine="562" w:firstLineChars="200"/>
        <w:jc w:val="both"/>
        <w:rPr>
          <w:rFonts w:hint="eastAsia" w:ascii="方正仿宋_GBK" w:hAnsi="方正仿宋_GBK" w:eastAsia="方正仿宋_GBK" w:cs="方正仿宋_GBK"/>
          <w:b/>
          <w:bCs/>
          <w:kern w:val="2"/>
          <w:sz w:val="28"/>
          <w:szCs w:val="28"/>
          <w:lang w:val="en-US" w:eastAsia="zh-CN" w:bidi="ar-SA"/>
        </w:rPr>
      </w:pPr>
      <w:r>
        <w:rPr>
          <w:rFonts w:hint="eastAsia" w:ascii="方正仿宋_GBK" w:hAnsi="方正仿宋_GBK" w:eastAsia="方正仿宋_GBK" w:cs="方正仿宋_GBK"/>
          <w:b/>
          <w:bCs/>
          <w:kern w:val="2"/>
          <w:sz w:val="28"/>
          <w:szCs w:val="28"/>
          <w:lang w:val="en-US" w:eastAsia="zh-CN" w:bidi="ar-SA"/>
        </w:rPr>
        <w:t>二、建设目标</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全面推进研究生的课程思政建设理论研究和教学实践，探索创新课程思政建设方法路径，提高研究生课程思政质量，加快形成全方位思政育人新局面。2021年研究生"课程思政"示范课程建设项目拟资助15门，项目建设周期1年。</w:t>
      </w:r>
    </w:p>
    <w:p>
      <w:pPr>
        <w:autoSpaceDE/>
        <w:autoSpaceDN/>
        <w:spacing w:before="0" w:after="0" w:line="240" w:lineRule="auto"/>
        <w:ind w:left="0" w:right="0" w:firstLine="562" w:firstLineChars="200"/>
        <w:jc w:val="both"/>
        <w:rPr>
          <w:rFonts w:hint="eastAsia" w:ascii="方正仿宋_GBK" w:hAnsi="方正仿宋_GBK" w:eastAsia="方正仿宋_GBK" w:cs="方正仿宋_GBK"/>
          <w:b/>
          <w:bCs/>
          <w:kern w:val="2"/>
          <w:sz w:val="28"/>
          <w:szCs w:val="28"/>
          <w:lang w:val="en-US" w:eastAsia="zh-CN" w:bidi="ar-SA"/>
        </w:rPr>
      </w:pPr>
      <w:r>
        <w:rPr>
          <w:rFonts w:hint="eastAsia" w:ascii="方正仿宋_GBK" w:hAnsi="方正仿宋_GBK" w:eastAsia="方正仿宋_GBK" w:cs="方正仿宋_GBK"/>
          <w:b/>
          <w:bCs/>
          <w:kern w:val="2"/>
          <w:sz w:val="28"/>
          <w:szCs w:val="28"/>
          <w:lang w:val="en-US" w:eastAsia="zh-CN" w:bidi="ar-SA"/>
        </w:rPr>
        <w:t>三、建设要求</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1.研究生培养方案内的非思政类课程均可申报，申报课程近三年开课不少于 2 次，无课程评价不良记录。课程考核方式和评价办法完善，育人效果显著，深受学生喜爱与好评，形成较高水平的课程思政展示成果，具有良好的示范辐射作用。</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2.课程准确把握“坚定学生理想信念，教育学生爱党、爱国、爱社会主义、爱人民、爱集体”主线，结合所在学科专业、所属课程类型的育人要求和特点，深入挖掘蕴含的思政教育资源，优化课程思政内容供给。</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3.课程注重体现学院专业特色，注重价值塑造、</w:t>
      </w:r>
      <w:bookmarkStart w:id="0" w:name="_GoBack"/>
      <w:bookmarkEnd w:id="0"/>
      <w:r>
        <w:rPr>
          <w:rFonts w:hint="eastAsia" w:ascii="方正仿宋_GBK" w:hAnsi="方正仿宋_GBK" w:eastAsia="方正仿宋_GBK" w:cs="方正仿宋_GBK"/>
          <w:kern w:val="2"/>
          <w:sz w:val="28"/>
          <w:szCs w:val="28"/>
          <w:lang w:val="en-US" w:eastAsia="zh-CN" w:bidi="ar-SA"/>
        </w:rPr>
        <w:t>知识传授与能力培养相统一，科学设计课程目标和教案课件，将思政教育有机融入课程教学，达到润物无声的育人效果。</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4.课程注重课程思政建设模式创新，教学内容体现思想性、前沿性与时代性，教学方法体现先进性、互动性与针对性，形成可供同类课程借鉴共享的经验、成果和模式。</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5.课程可由一名教师讲授，也可由教学团队共同讲授。课程授课教师政治立场坚定，师德师风良好。课程负责人具有副高及以上职称，能够准确把握本课程开展课程思政建设的方向和重点，并融入课程教学全过程。课程教学团队人员结构合理，任务分工明确，集体教研制度完善且有效实施，经常性开展课程思政建设教学研究和交流，课程思政建设整体水平高。有条件持续开展工作、服务课程建设。</w:t>
      </w:r>
    </w:p>
    <w:p>
      <w:pPr>
        <w:autoSpaceDE/>
        <w:autoSpaceDN/>
        <w:spacing w:before="0" w:after="0" w:line="240" w:lineRule="auto"/>
        <w:ind w:left="0" w:right="0" w:firstLine="562" w:firstLineChars="200"/>
        <w:jc w:val="both"/>
        <w:rPr>
          <w:rFonts w:hint="eastAsia" w:ascii="方正仿宋_GBK" w:hAnsi="方正仿宋_GBK" w:eastAsia="方正仿宋_GBK" w:cs="方正仿宋_GBK"/>
          <w:b/>
          <w:bCs/>
          <w:kern w:val="2"/>
          <w:sz w:val="28"/>
          <w:szCs w:val="28"/>
          <w:lang w:val="en-US" w:eastAsia="zh-CN" w:bidi="ar-SA"/>
        </w:rPr>
      </w:pPr>
      <w:r>
        <w:rPr>
          <w:rFonts w:hint="eastAsia" w:ascii="方正仿宋_GBK" w:hAnsi="方正仿宋_GBK" w:eastAsia="方正仿宋_GBK" w:cs="方正仿宋_GBK"/>
          <w:b/>
          <w:bCs/>
          <w:kern w:val="2"/>
          <w:sz w:val="28"/>
          <w:szCs w:val="28"/>
          <w:lang w:val="en-US" w:eastAsia="zh-CN" w:bidi="ar-SA"/>
        </w:rPr>
        <w:t>四、项目管理</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1.经费资助标准。每门课程获批立项资助金额为1万元，</w:t>
      </w:r>
      <w:r>
        <w:rPr>
          <w:rFonts w:hint="eastAsia" w:ascii="方正仿宋_GBK" w:hAnsi="方正仿宋_GBK" w:eastAsia="方正仿宋_GBK" w:cs="方正仿宋_GBK"/>
          <w:sz w:val="28"/>
          <w:szCs w:val="28"/>
          <w:lang w:eastAsia="zh-CN"/>
        </w:rPr>
        <w:t>经费分批拨付，获批立项给予</w:t>
      </w:r>
      <w:r>
        <w:rPr>
          <w:rFonts w:hint="eastAsia" w:ascii="方正仿宋_GBK" w:hAnsi="方正仿宋_GBK" w:eastAsia="方正仿宋_GBK" w:cs="方正仿宋_GBK"/>
          <w:sz w:val="28"/>
          <w:szCs w:val="28"/>
          <w:lang w:val="en-US" w:eastAsia="zh-CN"/>
        </w:rPr>
        <w:t>0.5万</w:t>
      </w:r>
      <w:r>
        <w:rPr>
          <w:rFonts w:hint="eastAsia" w:ascii="方正仿宋_GBK" w:hAnsi="方正仿宋_GBK" w:eastAsia="方正仿宋_GBK" w:cs="方正仿宋_GBK"/>
          <w:sz w:val="28"/>
          <w:szCs w:val="28"/>
        </w:rPr>
        <w:t>元经费支持</w:t>
      </w:r>
      <w:r>
        <w:rPr>
          <w:rFonts w:hint="eastAsia" w:ascii="方正仿宋_GBK" w:hAnsi="方正仿宋_GBK" w:eastAsia="方正仿宋_GBK" w:cs="方正仿宋_GBK"/>
          <w:sz w:val="28"/>
          <w:szCs w:val="28"/>
          <w:lang w:val="en-US" w:eastAsia="zh-CN"/>
        </w:rPr>
        <w:t>，结题验收通过</w:t>
      </w:r>
      <w:r>
        <w:rPr>
          <w:rFonts w:hint="eastAsia" w:ascii="方正仿宋_GBK" w:hAnsi="方正仿宋_GBK" w:eastAsia="方正仿宋_GBK" w:cs="方正仿宋_GBK"/>
          <w:sz w:val="28"/>
          <w:szCs w:val="28"/>
          <w:lang w:eastAsia="zh-CN"/>
        </w:rPr>
        <w:t>给予</w:t>
      </w:r>
      <w:r>
        <w:rPr>
          <w:rFonts w:hint="eastAsia" w:ascii="方正仿宋_GBK" w:hAnsi="方正仿宋_GBK" w:eastAsia="方正仿宋_GBK" w:cs="方正仿宋_GBK"/>
          <w:sz w:val="28"/>
          <w:szCs w:val="28"/>
          <w:lang w:val="en-US" w:eastAsia="zh-CN"/>
        </w:rPr>
        <w:t>0.5万</w:t>
      </w:r>
      <w:r>
        <w:rPr>
          <w:rFonts w:hint="eastAsia" w:ascii="方正仿宋_GBK" w:hAnsi="方正仿宋_GBK" w:eastAsia="方正仿宋_GBK" w:cs="方正仿宋_GBK"/>
          <w:sz w:val="28"/>
          <w:szCs w:val="28"/>
        </w:rPr>
        <w:t>元经费支持</w:t>
      </w:r>
      <w:r>
        <w:rPr>
          <w:rFonts w:hint="eastAsia" w:ascii="方正仿宋_GBK" w:hAnsi="方正仿宋_GBK" w:eastAsia="方正仿宋_GBK" w:cs="方正仿宋_GBK"/>
          <w:kern w:val="2"/>
          <w:sz w:val="28"/>
          <w:szCs w:val="28"/>
          <w:lang w:val="en-US" w:eastAsia="zh-CN" w:bidi="ar-SA"/>
        </w:rPr>
        <w:t>。采用研究生院核定后拨付学院的方式，经费使用由项目负责人负责，经费应按照南京农业大学财务管理制度的要求使用。</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2.学院主体责任。项目实行学院负责制，学院做好顶层设计，组织项目申报、初审、实施、结题，做好项目过程管理，监督项目经费使用，保障项目建设成效。</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3.项目结题验收。</w:t>
      </w:r>
      <w:r>
        <w:rPr>
          <w:rFonts w:hint="eastAsia" w:ascii="方正仿宋_GBK" w:hAnsi="方正仿宋_GBK" w:eastAsia="方正仿宋_GBK" w:cs="方正仿宋_GBK"/>
          <w:sz w:val="28"/>
          <w:szCs w:val="28"/>
          <w:lang w:val="en-US" w:eastAsia="zh-CN"/>
        </w:rPr>
        <w:t>建设课程每学年开课1-2次，选修课选课人数不低于20人。通过项目实施</w:t>
      </w:r>
      <w:r>
        <w:rPr>
          <w:rFonts w:hint="eastAsia" w:ascii="方正仿宋_GBK" w:hAnsi="方正仿宋_GBK" w:eastAsia="方正仿宋_GBK" w:cs="方正仿宋_GBK"/>
          <w:kern w:val="2"/>
          <w:sz w:val="28"/>
          <w:szCs w:val="28"/>
          <w:lang w:val="en-US" w:eastAsia="zh-CN" w:bidi="ar-SA"/>
        </w:rPr>
        <w:t>形成体现思政育人元素的课程教学大纲、教案、课件、讲义以及思政教育与专业教学有机融合的典型案例、视频资料等教学资源体系，任课教师应将理论与实践相结合，形成显著教学成果，在校内示范推广。建设期满由研究生院开展结题验收，验收结果分为优秀、合格和不合格，验收优秀的项目优先推荐申报省级及以上研究生"课程思政"示范课程，验收不合格的项目，项目负责人3年内不得申报各类研究生课程建设项目。</w:t>
      </w: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p>
    <w:p>
      <w:pPr>
        <w:autoSpaceDE/>
        <w:autoSpaceDN/>
        <w:spacing w:before="0" w:after="0" w:line="240" w:lineRule="auto"/>
        <w:ind w:left="0" w:right="0" w:firstLine="560" w:firstLineChars="200"/>
        <w:jc w:val="both"/>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附:《南京农业大学研究生“课程思政”建设项目申报书》</w:t>
      </w:r>
    </w:p>
    <w:p>
      <w:pPr>
        <w:rPr>
          <w:rFonts w:hint="eastAsia" w:ascii="仿宋_GB2312" w:eastAsia="仿宋_GB2312"/>
          <w:sz w:val="32"/>
          <w:szCs w:val="32"/>
        </w:rPr>
      </w:pPr>
      <w:r>
        <w:rPr>
          <w:rFonts w:hint="eastAsia" w:ascii="仿宋_GB2312" w:eastAsia="仿宋_GB2312"/>
          <w:sz w:val="32"/>
          <w:szCs w:val="32"/>
        </w:rPr>
        <w:br w:type="page"/>
      </w:r>
    </w:p>
    <w:p>
      <w:pPr>
        <w:rPr>
          <w:rFonts w:hint="eastAsia" w:ascii="仿宋_GB2312" w:eastAsia="仿宋_GB2312"/>
          <w:sz w:val="32"/>
          <w:szCs w:val="32"/>
        </w:rPr>
      </w:pPr>
      <w:r>
        <w:rPr>
          <w:rFonts w:hint="eastAsia" w:ascii="仿宋_GB2312" w:eastAsia="仿宋_GB2312"/>
          <w:sz w:val="32"/>
          <w:szCs w:val="32"/>
        </w:rPr>
        <w:t>附件：</w:t>
      </w:r>
    </w:p>
    <w:p>
      <w:pPr>
        <w:spacing w:line="440" w:lineRule="exact"/>
        <w:rPr>
          <w:rFonts w:hint="eastAsia"/>
        </w:rPr>
      </w:pPr>
    </w:p>
    <w:p>
      <w:pPr>
        <w:spacing w:line="440" w:lineRule="exact"/>
        <w:rPr>
          <w:rFonts w:hint="eastAsia"/>
        </w:rPr>
      </w:pPr>
    </w:p>
    <w:p>
      <w:pPr>
        <w:spacing w:before="120" w:after="240" w:line="500" w:lineRule="exact"/>
        <w:jc w:val="center"/>
        <w:rPr>
          <w:rFonts w:hint="eastAsia" w:ascii="黑体" w:hAnsi="黑体" w:eastAsia="黑体" w:cs="黑体"/>
          <w:b/>
          <w:bCs/>
          <w:sz w:val="48"/>
          <w:szCs w:val="48"/>
        </w:rPr>
      </w:pPr>
    </w:p>
    <w:p>
      <w:pPr>
        <w:keepNext w:val="0"/>
        <w:keepLines w:val="0"/>
        <w:pageBreakBefore w:val="0"/>
        <w:widowControl w:val="0"/>
        <w:kinsoku/>
        <w:wordWrap/>
        <w:overflowPunct/>
        <w:topLinePunct w:val="0"/>
        <w:autoSpaceDE w:val="0"/>
        <w:autoSpaceDN w:val="0"/>
        <w:bidi w:val="0"/>
        <w:adjustRightInd/>
        <w:snapToGrid/>
        <w:spacing w:before="0" w:after="0" w:line="480" w:lineRule="auto"/>
        <w:jc w:val="center"/>
        <w:textAlignment w:val="auto"/>
        <w:outlineLvl w:val="9"/>
        <w:rPr>
          <w:rFonts w:hint="eastAsia" w:ascii="华文中宋" w:hAnsi="华文中宋" w:eastAsia="华文中宋" w:cs="华文中宋"/>
          <w:b/>
          <w:bCs/>
          <w:sz w:val="48"/>
          <w:szCs w:val="48"/>
        </w:rPr>
      </w:pPr>
      <w:r>
        <w:rPr>
          <w:rFonts w:hint="eastAsia" w:ascii="华文中宋" w:hAnsi="华文中宋" w:eastAsia="华文中宋" w:cs="华文中宋"/>
          <w:b/>
          <w:bCs/>
          <w:sz w:val="48"/>
          <w:szCs w:val="48"/>
        </w:rPr>
        <w:t>南京农业大学</w:t>
      </w:r>
    </w:p>
    <w:p>
      <w:pPr>
        <w:keepNext w:val="0"/>
        <w:keepLines w:val="0"/>
        <w:pageBreakBefore w:val="0"/>
        <w:widowControl w:val="0"/>
        <w:kinsoku/>
        <w:wordWrap/>
        <w:overflowPunct/>
        <w:topLinePunct w:val="0"/>
        <w:autoSpaceDE w:val="0"/>
        <w:autoSpaceDN w:val="0"/>
        <w:bidi w:val="0"/>
        <w:adjustRightInd/>
        <w:snapToGrid/>
        <w:spacing w:before="0" w:after="0" w:line="480" w:lineRule="auto"/>
        <w:jc w:val="center"/>
        <w:textAlignment w:val="auto"/>
        <w:outlineLvl w:val="9"/>
        <w:rPr>
          <w:rFonts w:hint="eastAsia" w:ascii="华文中宋" w:hAnsi="华文中宋" w:eastAsia="华文中宋" w:cs="华文中宋"/>
          <w:b/>
          <w:bCs/>
          <w:spacing w:val="40"/>
          <w:sz w:val="44"/>
          <w:szCs w:val="44"/>
        </w:rPr>
      </w:pPr>
      <w:r>
        <w:rPr>
          <w:rFonts w:hint="eastAsia" w:ascii="华文中宋" w:hAnsi="华文中宋" w:eastAsia="华文中宋" w:cs="华文中宋"/>
          <w:b/>
          <w:bCs/>
          <w:sz w:val="48"/>
          <w:szCs w:val="48"/>
        </w:rPr>
        <w:t>研究生“课程思政”建设项目申报书</w:t>
      </w:r>
    </w:p>
    <w:p>
      <w:pPr>
        <w:spacing w:before="312" w:beforeLines="100" w:line="600" w:lineRule="exact"/>
        <w:jc w:val="center"/>
        <w:rPr>
          <w:rFonts w:hint="eastAsia" w:ascii="黑体" w:eastAsia="黑体"/>
          <w:spacing w:val="40"/>
          <w:sz w:val="44"/>
          <w:szCs w:val="44"/>
        </w:rPr>
      </w:pPr>
    </w:p>
    <w:p>
      <w:pPr>
        <w:spacing w:before="312" w:beforeLines="100" w:line="600" w:lineRule="exact"/>
        <w:jc w:val="center"/>
        <w:rPr>
          <w:rFonts w:hint="eastAsia" w:ascii="黑体" w:eastAsia="黑体"/>
          <w:spacing w:val="40"/>
          <w:sz w:val="44"/>
          <w:szCs w:val="44"/>
        </w:rPr>
      </w:pPr>
    </w:p>
    <w:p>
      <w:pPr>
        <w:spacing w:before="312" w:beforeLines="100" w:line="600" w:lineRule="exact"/>
        <w:jc w:val="center"/>
        <w:rPr>
          <w:rFonts w:hint="eastAsia" w:ascii="黑体" w:eastAsia="黑体"/>
          <w:spacing w:val="40"/>
          <w:sz w:val="44"/>
          <w:szCs w:val="44"/>
        </w:rPr>
      </w:pPr>
    </w:p>
    <w:p>
      <w:pPr>
        <w:spacing w:line="1200" w:lineRule="exact"/>
        <w:ind w:left="880" w:leftChars="400" w:firstLine="560" w:firstLineChars="200"/>
        <w:rPr>
          <w:rFonts w:hint="eastAsia" w:ascii="宋体" w:hAnsi="宋体"/>
          <w:b w:val="0"/>
          <w:bCs w:val="0"/>
          <w:sz w:val="28"/>
          <w:u w:val="single"/>
        </w:rPr>
      </w:pPr>
      <w:r>
        <w:rPr>
          <w:rFonts w:hint="eastAsia" w:ascii="仿宋_GB2312" w:eastAsia="仿宋_GB2312"/>
          <w:b w:val="0"/>
          <w:bCs w:val="0"/>
          <w:sz w:val="28"/>
        </w:rPr>
        <w:t xml:space="preserve">     </w:t>
      </w:r>
      <w:r>
        <w:rPr>
          <w:rFonts w:hint="eastAsia" w:ascii="仿宋_GB2312" w:eastAsia="仿宋_GB2312"/>
          <w:b w:val="0"/>
          <w:bCs w:val="0"/>
          <w:sz w:val="32"/>
        </w:rPr>
        <w:t xml:space="preserve"> 课程名称：</w:t>
      </w:r>
      <w:r>
        <w:rPr>
          <w:rFonts w:hint="eastAsia" w:ascii="宋体" w:hAnsi="宋体"/>
          <w:b w:val="0"/>
          <w:bCs w:val="0"/>
          <w:sz w:val="28"/>
          <w:u w:val="single"/>
        </w:rPr>
        <w:t xml:space="preserve">                           </w:t>
      </w:r>
    </w:p>
    <w:p>
      <w:pPr>
        <w:spacing w:line="1200" w:lineRule="exact"/>
        <w:ind w:left="880" w:leftChars="400" w:firstLine="640" w:firstLineChars="200"/>
        <w:rPr>
          <w:rFonts w:hint="eastAsia" w:ascii="宋体" w:hAnsi="宋体"/>
          <w:b w:val="0"/>
          <w:bCs w:val="0"/>
          <w:sz w:val="28"/>
          <w:u w:val="single"/>
        </w:rPr>
      </w:pPr>
      <w:r>
        <w:rPr>
          <w:rFonts w:hint="eastAsia" w:ascii="仿宋_GB2312" w:eastAsia="仿宋_GB2312"/>
          <w:b w:val="0"/>
          <w:bCs w:val="0"/>
          <w:sz w:val="32"/>
        </w:rPr>
        <w:t xml:space="preserve">     课程类别：</w:t>
      </w:r>
      <w:r>
        <w:rPr>
          <w:rFonts w:hint="eastAsia" w:ascii="宋体" w:hAnsi="宋体"/>
          <w:b w:val="0"/>
          <w:bCs w:val="0"/>
          <w:sz w:val="28"/>
          <w:u w:val="single"/>
        </w:rPr>
        <w:t xml:space="preserve"> </w:t>
      </w:r>
      <w:r>
        <w:rPr>
          <w:rFonts w:hint="eastAsia" w:ascii="仿宋_GB2312" w:eastAsia="仿宋_GB2312"/>
          <w:b w:val="0"/>
          <w:bCs w:val="0"/>
          <w:sz w:val="32"/>
          <w:u w:val="single"/>
        </w:rPr>
        <w:t xml:space="preserve"> □选修    □必修  </w:t>
      </w:r>
      <w:r>
        <w:rPr>
          <w:rFonts w:hint="eastAsia" w:ascii="宋体" w:hAnsi="宋体"/>
          <w:b w:val="0"/>
          <w:bCs w:val="0"/>
          <w:sz w:val="28"/>
          <w:u w:val="single"/>
        </w:rPr>
        <w:t xml:space="preserve">     </w:t>
      </w:r>
    </w:p>
    <w:p>
      <w:pPr>
        <w:spacing w:line="1200" w:lineRule="exact"/>
        <w:ind w:left="880" w:leftChars="400" w:firstLine="560" w:firstLineChars="200"/>
        <w:rPr>
          <w:rFonts w:hint="eastAsia" w:ascii="宋体" w:hAnsi="宋体"/>
          <w:b w:val="0"/>
          <w:bCs w:val="0"/>
          <w:szCs w:val="28"/>
        </w:rPr>
      </w:pPr>
      <w:r>
        <w:rPr>
          <w:rFonts w:hint="eastAsia" w:ascii="仿宋_GB2312" w:eastAsia="仿宋_GB2312"/>
          <w:b w:val="0"/>
          <w:bCs w:val="0"/>
          <w:sz w:val="28"/>
        </w:rPr>
        <w:t xml:space="preserve">    </w:t>
      </w:r>
      <w:r>
        <w:rPr>
          <w:rFonts w:hint="eastAsia" w:ascii="仿宋_GB2312" w:eastAsia="仿宋_GB2312"/>
          <w:b w:val="0"/>
          <w:bCs w:val="0"/>
          <w:sz w:val="32"/>
        </w:rPr>
        <w:t xml:space="preserve">  项目负责人：</w:t>
      </w:r>
      <w:r>
        <w:rPr>
          <w:rFonts w:hint="eastAsia" w:ascii="宋体" w:hAnsi="宋体"/>
          <w:b w:val="0"/>
          <w:bCs w:val="0"/>
          <w:u w:val="single"/>
        </w:rPr>
        <w:t xml:space="preserve">                                </w:t>
      </w:r>
    </w:p>
    <w:p>
      <w:pPr>
        <w:spacing w:line="1200" w:lineRule="exact"/>
        <w:ind w:left="880" w:leftChars="400" w:firstLine="560" w:firstLineChars="200"/>
        <w:rPr>
          <w:rFonts w:hint="eastAsia" w:ascii="仿宋_GB2312" w:eastAsia="仿宋_GB2312"/>
          <w:b w:val="0"/>
          <w:bCs w:val="0"/>
          <w:sz w:val="32"/>
        </w:rPr>
      </w:pPr>
      <w:r>
        <w:rPr>
          <w:rFonts w:hint="eastAsia" w:ascii="宋体" w:hAnsi="宋体"/>
          <w:b w:val="0"/>
          <w:bCs w:val="0"/>
          <w:sz w:val="28"/>
        </w:rPr>
        <w:t xml:space="preserve">     </w:t>
      </w:r>
      <w:r>
        <w:rPr>
          <w:rFonts w:hint="eastAsia" w:ascii="仿宋_GB2312" w:eastAsia="仿宋_GB2312"/>
          <w:b w:val="0"/>
          <w:bCs w:val="0"/>
          <w:sz w:val="32"/>
        </w:rPr>
        <w:t xml:space="preserve"> </w:t>
      </w:r>
      <w:r>
        <w:rPr>
          <w:rFonts w:hint="eastAsia" w:ascii="仿宋_GB2312" w:eastAsia="仿宋_GB2312"/>
          <w:b w:val="0"/>
          <w:bCs w:val="0"/>
          <w:sz w:val="32"/>
          <w:lang w:eastAsia="zh-CN"/>
        </w:rPr>
        <w:t>所属学院</w:t>
      </w:r>
      <w:r>
        <w:rPr>
          <w:rFonts w:hint="eastAsia" w:ascii="仿宋_GB2312" w:eastAsia="仿宋_GB2312"/>
          <w:b w:val="0"/>
          <w:bCs w:val="0"/>
          <w:sz w:val="32"/>
        </w:rPr>
        <w:t>：</w:t>
      </w:r>
      <w:r>
        <w:rPr>
          <w:rFonts w:hint="eastAsia" w:ascii="仿宋_GB2312" w:eastAsia="仿宋_GB2312"/>
          <w:b w:val="0"/>
          <w:bCs w:val="0"/>
          <w:sz w:val="32"/>
          <w:u w:val="single"/>
        </w:rPr>
        <w:t xml:space="preserve">                </w:t>
      </w:r>
      <w:r>
        <w:rPr>
          <w:rFonts w:hint="eastAsia" w:ascii="仿宋_GB2312" w:eastAsia="仿宋_GB2312"/>
          <w:b w:val="0"/>
          <w:bCs w:val="0"/>
          <w:sz w:val="32"/>
          <w:u w:val="single"/>
          <w:lang w:val="en-US" w:eastAsia="zh-CN"/>
        </w:rPr>
        <w:t xml:space="preserve">  </w:t>
      </w:r>
      <w:r>
        <w:rPr>
          <w:rFonts w:hint="eastAsia" w:ascii="仿宋_GB2312" w:eastAsia="仿宋_GB2312"/>
          <w:b w:val="0"/>
          <w:bCs w:val="0"/>
          <w:sz w:val="32"/>
          <w:u w:val="single"/>
        </w:rPr>
        <w:t xml:space="preserve">      </w:t>
      </w:r>
    </w:p>
    <w:p>
      <w:pPr>
        <w:spacing w:line="1200" w:lineRule="exact"/>
        <w:ind w:left="880" w:leftChars="400" w:firstLine="640" w:firstLineChars="200"/>
        <w:rPr>
          <w:rFonts w:hint="eastAsia"/>
        </w:rPr>
      </w:pPr>
      <w:r>
        <w:rPr>
          <w:rFonts w:hint="eastAsia" w:ascii="仿宋_GB2312" w:eastAsia="仿宋_GB2312"/>
          <w:sz w:val="32"/>
        </w:rPr>
        <w:t xml:space="preserve">     </w:t>
      </w:r>
    </w:p>
    <w:tbl>
      <w:tblPr>
        <w:tblStyle w:val="7"/>
        <w:tblW w:w="0" w:type="auto"/>
        <w:jc w:val="center"/>
        <w:tblLayout w:type="fixed"/>
        <w:tblCellMar>
          <w:top w:w="0" w:type="dxa"/>
          <w:left w:w="108" w:type="dxa"/>
          <w:bottom w:w="0" w:type="dxa"/>
          <w:right w:w="108" w:type="dxa"/>
        </w:tblCellMar>
      </w:tblPr>
      <w:tblGrid>
        <w:gridCol w:w="3641"/>
        <w:gridCol w:w="1759"/>
      </w:tblGrid>
      <w:tr>
        <w:tblPrEx>
          <w:tblCellMar>
            <w:top w:w="0" w:type="dxa"/>
            <w:left w:w="108" w:type="dxa"/>
            <w:bottom w:w="0" w:type="dxa"/>
            <w:right w:w="108" w:type="dxa"/>
          </w:tblCellMar>
        </w:tblPrEx>
        <w:trPr>
          <w:trHeight w:val="960" w:hRule="atLeast"/>
          <w:jc w:val="center"/>
        </w:trPr>
        <w:tc>
          <w:tcPr>
            <w:tcW w:w="3641" w:type="dxa"/>
            <w:noWrap w:val="0"/>
            <w:vAlign w:val="center"/>
          </w:tcPr>
          <w:p>
            <w:pPr>
              <w:adjustRightInd w:val="0"/>
              <w:snapToGrid w:val="0"/>
              <w:spacing w:line="480" w:lineRule="exact"/>
              <w:jc w:val="center"/>
              <w:rPr>
                <w:rFonts w:ascii="宋体" w:hAnsi="宋体"/>
                <w:sz w:val="30"/>
                <w:szCs w:val="30"/>
              </w:rPr>
            </w:pPr>
            <w:r>
              <w:rPr>
                <w:rFonts w:hint="eastAsia" w:ascii="宋体" w:hAnsi="宋体"/>
                <w:sz w:val="30"/>
                <w:szCs w:val="30"/>
              </w:rPr>
              <w:t>研究生院</w:t>
            </w:r>
          </w:p>
        </w:tc>
        <w:tc>
          <w:tcPr>
            <w:tcW w:w="1759" w:type="dxa"/>
            <w:noWrap w:val="0"/>
            <w:vAlign w:val="center"/>
          </w:tcPr>
          <w:p>
            <w:pPr>
              <w:adjustRightInd w:val="0"/>
              <w:snapToGrid w:val="0"/>
              <w:spacing w:line="480" w:lineRule="exact"/>
              <w:rPr>
                <w:rFonts w:ascii="宋体" w:hAnsi="宋体"/>
                <w:sz w:val="30"/>
                <w:szCs w:val="30"/>
              </w:rPr>
            </w:pPr>
            <w:r>
              <w:rPr>
                <w:rFonts w:hint="eastAsia" w:ascii="宋体" w:hAnsi="宋体"/>
                <w:sz w:val="30"/>
                <w:szCs w:val="30"/>
              </w:rPr>
              <w:t>制表</w:t>
            </w:r>
          </w:p>
        </w:tc>
      </w:tr>
    </w:tbl>
    <w:p>
      <w:pPr>
        <w:spacing w:line="420" w:lineRule="exact"/>
        <w:ind w:firstLine="527"/>
        <w:jc w:val="center"/>
        <w:rPr>
          <w:rFonts w:eastAsia="方正小标宋简体"/>
          <w:sz w:val="28"/>
          <w:szCs w:val="28"/>
        </w:rPr>
        <w:sectPr>
          <w:footerReference r:id="rId5" w:type="default"/>
          <w:footerReference r:id="rId6" w:type="even"/>
          <w:pgSz w:w="11906" w:h="16838"/>
          <w:pgMar w:top="1134" w:right="1134" w:bottom="1134" w:left="1134" w:header="851" w:footer="992" w:gutter="0"/>
          <w:cols w:space="720" w:num="1"/>
          <w:docGrid w:type="lines" w:linePitch="312" w:charSpace="0"/>
        </w:sectPr>
      </w:pPr>
      <w:r>
        <w:rPr>
          <w:rFonts w:hint="eastAsia" w:eastAsia="方正小标宋简体"/>
          <w:sz w:val="28"/>
          <w:szCs w:val="28"/>
        </w:rPr>
        <w:t>二O二</w:t>
      </w:r>
      <w:r>
        <w:rPr>
          <w:rFonts w:hint="eastAsia" w:eastAsia="方正小标宋简体"/>
          <w:sz w:val="28"/>
          <w:szCs w:val="28"/>
          <w:lang w:val="en-US" w:eastAsia="zh-CN"/>
        </w:rPr>
        <w:t xml:space="preserve">    </w:t>
      </w:r>
      <w:r>
        <w:rPr>
          <w:rFonts w:hint="eastAsia" w:eastAsia="方正小标宋简体"/>
          <w:sz w:val="28"/>
          <w:szCs w:val="28"/>
        </w:rPr>
        <w:t xml:space="preserve">年 </w:t>
      </w:r>
      <w:r>
        <w:rPr>
          <w:rFonts w:hint="eastAsia" w:eastAsia="方正小标宋简体"/>
          <w:sz w:val="28"/>
          <w:szCs w:val="28"/>
          <w:lang w:val="en-US" w:eastAsia="zh-CN"/>
        </w:rPr>
        <w:t xml:space="preserve">  </w:t>
      </w:r>
      <w:r>
        <w:rPr>
          <w:rFonts w:hint="eastAsia" w:eastAsia="方正小标宋简体"/>
          <w:sz w:val="28"/>
          <w:szCs w:val="28"/>
        </w:rPr>
        <w:t xml:space="preserve"> 月</w:t>
      </w:r>
    </w:p>
    <w:p>
      <w:pPr>
        <w:spacing w:before="156" w:beforeLines="50" w:after="156" w:afterLines="50" w:line="440" w:lineRule="exact"/>
        <w:ind w:right="-1102" w:rightChars="-501"/>
        <w:rPr>
          <w:rFonts w:hint="eastAsia" w:ascii="宋体" w:hAnsi="宋体"/>
          <w:b/>
          <w:sz w:val="28"/>
          <w:szCs w:val="28"/>
        </w:rPr>
      </w:pPr>
      <w:r>
        <w:rPr>
          <w:rFonts w:hint="eastAsia" w:ascii="仿宋_GB2312" w:eastAsia="仿宋_GB2312"/>
          <w:b/>
          <w:bCs/>
          <w:sz w:val="24"/>
        </w:rPr>
        <w:t>一、项目组基本情况</w:t>
      </w:r>
    </w:p>
    <w:tbl>
      <w:tblPr>
        <w:tblStyle w:val="7"/>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326"/>
        <w:gridCol w:w="156"/>
        <w:gridCol w:w="1171"/>
        <w:gridCol w:w="524"/>
        <w:gridCol w:w="803"/>
        <w:gridCol w:w="1327"/>
        <w:gridCol w:w="135"/>
        <w:gridCol w:w="1192"/>
        <w:gridCol w:w="68"/>
        <w:gridCol w:w="1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7" w:type="dxa"/>
            <w:gridSpan w:val="11"/>
            <w:shd w:val="clear" w:color="auto" w:fill="auto"/>
            <w:noWrap w:val="0"/>
            <w:vAlign w:val="center"/>
          </w:tcPr>
          <w:p>
            <w:pPr>
              <w:spacing w:line="360" w:lineRule="exact"/>
              <w:jc w:val="center"/>
              <w:rPr>
                <w:rFonts w:ascii="仿宋_GB2312" w:hAnsi="宋体" w:eastAsia="仿宋_GB2312"/>
                <w:sz w:val="24"/>
              </w:rPr>
            </w:pPr>
            <w:r>
              <w:rPr>
                <w:rFonts w:hint="eastAsia" w:ascii="仿宋_GB2312" w:hAnsi="宋体" w:eastAsia="仿宋_GB2312"/>
                <w:sz w:val="24"/>
              </w:rPr>
              <w:t>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姓    名</w:t>
            </w:r>
          </w:p>
        </w:tc>
        <w:tc>
          <w:tcPr>
            <w:tcW w:w="1326" w:type="dxa"/>
            <w:shd w:val="clear" w:color="auto" w:fill="auto"/>
            <w:noWrap w:val="0"/>
            <w:vAlign w:val="center"/>
          </w:tcPr>
          <w:p>
            <w:pPr>
              <w:spacing w:line="360" w:lineRule="exact"/>
              <w:jc w:val="center"/>
              <w:rPr>
                <w:rFonts w:ascii="仿宋_GB2312" w:hAnsi="宋体" w:eastAsia="仿宋_GB2312"/>
                <w:sz w:val="24"/>
              </w:rPr>
            </w:pPr>
          </w:p>
        </w:tc>
        <w:tc>
          <w:tcPr>
            <w:tcW w:w="1327" w:type="dxa"/>
            <w:gridSpan w:val="2"/>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性    别</w:t>
            </w:r>
          </w:p>
        </w:tc>
        <w:tc>
          <w:tcPr>
            <w:tcW w:w="1327" w:type="dxa"/>
            <w:gridSpan w:val="2"/>
            <w:shd w:val="clear" w:color="auto" w:fill="auto"/>
            <w:noWrap w:val="0"/>
            <w:vAlign w:val="center"/>
          </w:tcPr>
          <w:p>
            <w:pPr>
              <w:spacing w:line="360" w:lineRule="exact"/>
              <w:jc w:val="center"/>
              <w:rPr>
                <w:rFonts w:ascii="仿宋_GB2312" w:hAnsi="宋体" w:eastAsia="仿宋_GB2312"/>
                <w:sz w:val="24"/>
              </w:rPr>
            </w:pPr>
          </w:p>
        </w:tc>
        <w:tc>
          <w:tcPr>
            <w:tcW w:w="1327"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出生年月</w:t>
            </w:r>
          </w:p>
        </w:tc>
        <w:tc>
          <w:tcPr>
            <w:tcW w:w="2654" w:type="dxa"/>
            <w:gridSpan w:val="4"/>
            <w:shd w:val="clear" w:color="auto" w:fill="auto"/>
            <w:noWrap w:val="0"/>
            <w:vAlign w:val="center"/>
          </w:tcPr>
          <w:p>
            <w:pPr>
              <w:spacing w:line="36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专业领域</w:t>
            </w:r>
          </w:p>
        </w:tc>
        <w:tc>
          <w:tcPr>
            <w:tcW w:w="3980" w:type="dxa"/>
            <w:gridSpan w:val="5"/>
            <w:shd w:val="clear" w:color="auto" w:fill="auto"/>
            <w:noWrap w:val="0"/>
            <w:vAlign w:val="center"/>
          </w:tcPr>
          <w:p>
            <w:pPr>
              <w:spacing w:line="360" w:lineRule="exact"/>
              <w:jc w:val="center"/>
              <w:rPr>
                <w:rFonts w:ascii="仿宋_GB2312" w:hAnsi="宋体" w:eastAsia="仿宋_GB2312"/>
                <w:sz w:val="24"/>
              </w:rPr>
            </w:pPr>
          </w:p>
        </w:tc>
        <w:tc>
          <w:tcPr>
            <w:tcW w:w="1327"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职称</w:t>
            </w:r>
          </w:p>
        </w:tc>
        <w:tc>
          <w:tcPr>
            <w:tcW w:w="2654" w:type="dxa"/>
            <w:gridSpan w:val="4"/>
            <w:shd w:val="clear" w:color="auto" w:fill="auto"/>
            <w:noWrap w:val="0"/>
            <w:vAlign w:val="center"/>
          </w:tcPr>
          <w:p>
            <w:pPr>
              <w:spacing w:line="36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电子信箱</w:t>
            </w:r>
          </w:p>
        </w:tc>
        <w:tc>
          <w:tcPr>
            <w:tcW w:w="3980" w:type="dxa"/>
            <w:gridSpan w:val="5"/>
            <w:shd w:val="clear" w:color="auto" w:fill="auto"/>
            <w:noWrap w:val="0"/>
            <w:vAlign w:val="center"/>
          </w:tcPr>
          <w:p>
            <w:pPr>
              <w:spacing w:line="360" w:lineRule="exact"/>
              <w:jc w:val="center"/>
              <w:rPr>
                <w:rFonts w:ascii="仿宋_GB2312" w:hAnsi="宋体" w:eastAsia="仿宋_GB2312"/>
                <w:sz w:val="24"/>
              </w:rPr>
            </w:pPr>
          </w:p>
        </w:tc>
        <w:tc>
          <w:tcPr>
            <w:tcW w:w="1327" w:type="dxa"/>
            <w:shd w:val="clear" w:color="auto" w:fill="auto"/>
            <w:noWrap w:val="0"/>
            <w:vAlign w:val="center"/>
          </w:tcPr>
          <w:p>
            <w:pPr>
              <w:spacing w:line="360" w:lineRule="exact"/>
              <w:jc w:val="center"/>
              <w:rPr>
                <w:rFonts w:ascii="仿宋_GB2312" w:hAnsi="宋体" w:eastAsia="仿宋_GB2312"/>
                <w:sz w:val="24"/>
              </w:rPr>
            </w:pPr>
            <w:r>
              <w:rPr>
                <w:rFonts w:hint="eastAsia" w:ascii="仿宋_GB2312" w:hAnsi="宋体" w:eastAsia="仿宋_GB2312"/>
                <w:sz w:val="24"/>
              </w:rPr>
              <w:t>联系电话</w:t>
            </w:r>
          </w:p>
        </w:tc>
        <w:tc>
          <w:tcPr>
            <w:tcW w:w="2654" w:type="dxa"/>
            <w:gridSpan w:val="4"/>
            <w:shd w:val="clear" w:color="auto" w:fill="auto"/>
            <w:noWrap w:val="0"/>
            <w:vAlign w:val="center"/>
          </w:tcPr>
          <w:p>
            <w:pPr>
              <w:spacing w:line="36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restart"/>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授课情况（近三年）</w:t>
            </w:r>
          </w:p>
        </w:tc>
        <w:tc>
          <w:tcPr>
            <w:tcW w:w="3177" w:type="dxa"/>
            <w:gridSpan w:val="4"/>
            <w:shd w:val="clear" w:color="auto" w:fill="auto"/>
            <w:noWrap w:val="0"/>
            <w:vAlign w:val="center"/>
          </w:tcPr>
          <w:p>
            <w:pPr>
              <w:spacing w:line="360" w:lineRule="exact"/>
              <w:jc w:val="center"/>
              <w:rPr>
                <w:rFonts w:ascii="仿宋_GB2312" w:hAnsi="宋体" w:eastAsia="仿宋_GB2312"/>
                <w:sz w:val="24"/>
              </w:rPr>
            </w:pPr>
            <w:r>
              <w:rPr>
                <w:rFonts w:hint="eastAsia" w:ascii="仿宋_GB2312" w:hAnsi="宋体" w:eastAsia="仿宋_GB2312"/>
                <w:sz w:val="24"/>
              </w:rPr>
              <w:t>课程名称</w:t>
            </w:r>
          </w:p>
        </w:tc>
        <w:tc>
          <w:tcPr>
            <w:tcW w:w="803" w:type="dxa"/>
            <w:shd w:val="clear" w:color="auto" w:fill="auto"/>
            <w:noWrap w:val="0"/>
            <w:vAlign w:val="center"/>
          </w:tcPr>
          <w:p>
            <w:pPr>
              <w:spacing w:line="360" w:lineRule="exact"/>
              <w:jc w:val="center"/>
              <w:rPr>
                <w:rFonts w:ascii="仿宋_GB2312" w:hAnsi="宋体" w:eastAsia="仿宋_GB2312"/>
                <w:sz w:val="24"/>
              </w:rPr>
            </w:pPr>
            <w:r>
              <w:rPr>
                <w:rFonts w:hint="eastAsia" w:ascii="仿宋_GB2312" w:hAnsi="宋体" w:eastAsia="仿宋_GB2312"/>
                <w:sz w:val="24"/>
              </w:rPr>
              <w:t>学时</w:t>
            </w:r>
          </w:p>
        </w:tc>
        <w:tc>
          <w:tcPr>
            <w:tcW w:w="1327"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授课对象</w:t>
            </w:r>
          </w:p>
        </w:tc>
        <w:tc>
          <w:tcPr>
            <w:tcW w:w="1327" w:type="dxa"/>
            <w:gridSpan w:val="2"/>
            <w:shd w:val="clear" w:color="auto" w:fill="auto"/>
            <w:noWrap w:val="0"/>
            <w:vAlign w:val="center"/>
          </w:tcPr>
          <w:p>
            <w:pPr>
              <w:spacing w:line="360" w:lineRule="exact"/>
              <w:jc w:val="center"/>
              <w:rPr>
                <w:rFonts w:ascii="仿宋_GB2312" w:hAnsi="宋体" w:eastAsia="仿宋_GB2312"/>
                <w:sz w:val="24"/>
              </w:rPr>
            </w:pPr>
            <w:r>
              <w:rPr>
                <w:rFonts w:hint="eastAsia" w:ascii="仿宋_GB2312" w:hAnsi="宋体" w:eastAsia="仿宋_GB2312"/>
                <w:sz w:val="24"/>
              </w:rPr>
              <w:t>开课学年</w:t>
            </w:r>
          </w:p>
        </w:tc>
        <w:tc>
          <w:tcPr>
            <w:tcW w:w="1327" w:type="dxa"/>
            <w:gridSpan w:val="2"/>
            <w:shd w:val="clear" w:color="auto" w:fill="auto"/>
            <w:noWrap w:val="0"/>
            <w:vAlign w:val="center"/>
          </w:tcPr>
          <w:p>
            <w:pPr>
              <w:spacing w:line="360" w:lineRule="exact"/>
              <w:jc w:val="center"/>
              <w:rPr>
                <w:rFonts w:ascii="仿宋_GB2312" w:hAnsi="宋体" w:eastAsia="仿宋_GB2312"/>
                <w:sz w:val="24"/>
              </w:rPr>
            </w:pPr>
            <w:r>
              <w:rPr>
                <w:rFonts w:hint="eastAsia" w:ascii="仿宋_GB2312" w:hAnsi="宋体" w:eastAsia="仿宋_GB2312"/>
                <w:sz w:val="24"/>
              </w:rPr>
              <w:t>选课人数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continue"/>
            <w:shd w:val="clear" w:color="auto" w:fill="auto"/>
            <w:noWrap w:val="0"/>
            <w:vAlign w:val="center"/>
          </w:tcPr>
          <w:p>
            <w:pPr>
              <w:spacing w:line="360" w:lineRule="exact"/>
              <w:jc w:val="center"/>
              <w:rPr>
                <w:rFonts w:hint="eastAsia" w:ascii="仿宋_GB2312" w:hAnsi="宋体" w:eastAsia="仿宋_GB2312"/>
                <w:sz w:val="24"/>
              </w:rPr>
            </w:pPr>
          </w:p>
        </w:tc>
        <w:tc>
          <w:tcPr>
            <w:tcW w:w="3177" w:type="dxa"/>
            <w:gridSpan w:val="4"/>
            <w:shd w:val="clear" w:color="auto" w:fill="auto"/>
            <w:noWrap w:val="0"/>
            <w:vAlign w:val="center"/>
          </w:tcPr>
          <w:p>
            <w:pPr>
              <w:spacing w:line="360" w:lineRule="exact"/>
              <w:jc w:val="center"/>
              <w:rPr>
                <w:rFonts w:ascii="仿宋_GB2312" w:hAnsi="宋体" w:eastAsia="仿宋_GB2312"/>
                <w:sz w:val="24"/>
              </w:rPr>
            </w:pPr>
          </w:p>
        </w:tc>
        <w:tc>
          <w:tcPr>
            <w:tcW w:w="803" w:type="dxa"/>
            <w:shd w:val="clear" w:color="auto" w:fill="auto"/>
            <w:noWrap w:val="0"/>
            <w:vAlign w:val="center"/>
          </w:tcPr>
          <w:p>
            <w:pPr>
              <w:spacing w:line="360" w:lineRule="exact"/>
              <w:jc w:val="center"/>
              <w:rPr>
                <w:rFonts w:ascii="仿宋_GB2312" w:hAnsi="宋体" w:eastAsia="仿宋_GB2312"/>
                <w:sz w:val="24"/>
              </w:rPr>
            </w:pPr>
          </w:p>
        </w:tc>
        <w:tc>
          <w:tcPr>
            <w:tcW w:w="1327" w:type="dxa"/>
            <w:shd w:val="clear" w:color="auto" w:fill="auto"/>
            <w:noWrap w:val="0"/>
            <w:vAlign w:val="center"/>
          </w:tcPr>
          <w:p>
            <w:pPr>
              <w:spacing w:line="360" w:lineRule="exact"/>
              <w:jc w:val="center"/>
              <w:rPr>
                <w:rFonts w:hint="eastAsia" w:ascii="仿宋_GB2312" w:hAnsi="宋体" w:eastAsia="仿宋_GB2312"/>
                <w:sz w:val="24"/>
              </w:rPr>
            </w:pPr>
          </w:p>
        </w:tc>
        <w:tc>
          <w:tcPr>
            <w:tcW w:w="1327" w:type="dxa"/>
            <w:gridSpan w:val="2"/>
            <w:shd w:val="clear" w:color="auto" w:fill="auto"/>
            <w:noWrap w:val="0"/>
            <w:vAlign w:val="center"/>
          </w:tcPr>
          <w:p>
            <w:pPr>
              <w:spacing w:line="360" w:lineRule="exact"/>
              <w:jc w:val="center"/>
              <w:rPr>
                <w:rFonts w:ascii="仿宋_GB2312" w:hAnsi="宋体" w:eastAsia="仿宋_GB2312"/>
                <w:sz w:val="24"/>
              </w:rPr>
            </w:pPr>
          </w:p>
        </w:tc>
        <w:tc>
          <w:tcPr>
            <w:tcW w:w="1327" w:type="dxa"/>
            <w:gridSpan w:val="2"/>
            <w:shd w:val="clear" w:color="auto" w:fill="auto"/>
            <w:noWrap w:val="0"/>
            <w:vAlign w:val="center"/>
          </w:tcPr>
          <w:p>
            <w:pPr>
              <w:spacing w:line="36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continue"/>
            <w:shd w:val="clear" w:color="auto" w:fill="auto"/>
            <w:noWrap w:val="0"/>
            <w:vAlign w:val="center"/>
          </w:tcPr>
          <w:p>
            <w:pPr>
              <w:spacing w:line="360" w:lineRule="exact"/>
              <w:jc w:val="center"/>
              <w:rPr>
                <w:rFonts w:hint="eastAsia" w:ascii="仿宋_GB2312" w:hAnsi="宋体" w:eastAsia="仿宋_GB2312"/>
                <w:sz w:val="24"/>
              </w:rPr>
            </w:pPr>
          </w:p>
        </w:tc>
        <w:tc>
          <w:tcPr>
            <w:tcW w:w="3177" w:type="dxa"/>
            <w:gridSpan w:val="4"/>
            <w:shd w:val="clear" w:color="auto" w:fill="auto"/>
            <w:noWrap w:val="0"/>
            <w:vAlign w:val="center"/>
          </w:tcPr>
          <w:p>
            <w:pPr>
              <w:spacing w:line="360" w:lineRule="exact"/>
              <w:jc w:val="center"/>
              <w:rPr>
                <w:rFonts w:ascii="仿宋_GB2312" w:hAnsi="宋体" w:eastAsia="仿宋_GB2312"/>
                <w:sz w:val="24"/>
              </w:rPr>
            </w:pPr>
          </w:p>
        </w:tc>
        <w:tc>
          <w:tcPr>
            <w:tcW w:w="803" w:type="dxa"/>
            <w:shd w:val="clear" w:color="auto" w:fill="auto"/>
            <w:noWrap w:val="0"/>
            <w:vAlign w:val="center"/>
          </w:tcPr>
          <w:p>
            <w:pPr>
              <w:spacing w:line="360" w:lineRule="exact"/>
              <w:jc w:val="center"/>
              <w:rPr>
                <w:rFonts w:ascii="仿宋_GB2312" w:hAnsi="宋体" w:eastAsia="仿宋_GB2312"/>
                <w:sz w:val="24"/>
              </w:rPr>
            </w:pPr>
          </w:p>
        </w:tc>
        <w:tc>
          <w:tcPr>
            <w:tcW w:w="1327" w:type="dxa"/>
            <w:shd w:val="clear" w:color="auto" w:fill="auto"/>
            <w:noWrap w:val="0"/>
            <w:vAlign w:val="center"/>
          </w:tcPr>
          <w:p>
            <w:pPr>
              <w:spacing w:line="360" w:lineRule="exact"/>
              <w:jc w:val="center"/>
              <w:rPr>
                <w:rFonts w:hint="eastAsia" w:ascii="仿宋_GB2312" w:hAnsi="宋体" w:eastAsia="仿宋_GB2312"/>
                <w:sz w:val="24"/>
              </w:rPr>
            </w:pPr>
          </w:p>
        </w:tc>
        <w:tc>
          <w:tcPr>
            <w:tcW w:w="1327" w:type="dxa"/>
            <w:gridSpan w:val="2"/>
            <w:shd w:val="clear" w:color="auto" w:fill="auto"/>
            <w:noWrap w:val="0"/>
            <w:vAlign w:val="center"/>
          </w:tcPr>
          <w:p>
            <w:pPr>
              <w:spacing w:line="360" w:lineRule="exact"/>
              <w:jc w:val="center"/>
              <w:rPr>
                <w:rFonts w:ascii="仿宋_GB2312" w:hAnsi="宋体" w:eastAsia="仿宋_GB2312"/>
                <w:sz w:val="24"/>
              </w:rPr>
            </w:pPr>
          </w:p>
        </w:tc>
        <w:tc>
          <w:tcPr>
            <w:tcW w:w="1327" w:type="dxa"/>
            <w:gridSpan w:val="2"/>
            <w:shd w:val="clear" w:color="auto" w:fill="auto"/>
            <w:noWrap w:val="0"/>
            <w:vAlign w:val="center"/>
          </w:tcPr>
          <w:p>
            <w:pPr>
              <w:spacing w:line="36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Merge w:val="continue"/>
            <w:shd w:val="clear" w:color="auto" w:fill="auto"/>
            <w:noWrap w:val="0"/>
            <w:vAlign w:val="center"/>
          </w:tcPr>
          <w:p>
            <w:pPr>
              <w:spacing w:line="360" w:lineRule="exact"/>
              <w:jc w:val="center"/>
              <w:rPr>
                <w:rFonts w:hint="eastAsia" w:ascii="仿宋_GB2312" w:hAnsi="宋体" w:eastAsia="仿宋_GB2312"/>
                <w:sz w:val="24"/>
              </w:rPr>
            </w:pPr>
          </w:p>
        </w:tc>
        <w:tc>
          <w:tcPr>
            <w:tcW w:w="3177" w:type="dxa"/>
            <w:gridSpan w:val="4"/>
            <w:shd w:val="clear" w:color="auto" w:fill="auto"/>
            <w:noWrap w:val="0"/>
            <w:vAlign w:val="center"/>
          </w:tcPr>
          <w:p>
            <w:pPr>
              <w:spacing w:line="360" w:lineRule="exact"/>
              <w:jc w:val="center"/>
              <w:rPr>
                <w:rFonts w:ascii="仿宋_GB2312" w:hAnsi="宋体" w:eastAsia="仿宋_GB2312"/>
                <w:sz w:val="24"/>
              </w:rPr>
            </w:pPr>
          </w:p>
        </w:tc>
        <w:tc>
          <w:tcPr>
            <w:tcW w:w="803" w:type="dxa"/>
            <w:shd w:val="clear" w:color="auto" w:fill="auto"/>
            <w:noWrap w:val="0"/>
            <w:vAlign w:val="center"/>
          </w:tcPr>
          <w:p>
            <w:pPr>
              <w:spacing w:line="360" w:lineRule="exact"/>
              <w:jc w:val="center"/>
              <w:rPr>
                <w:rFonts w:ascii="仿宋_GB2312" w:hAnsi="宋体" w:eastAsia="仿宋_GB2312"/>
                <w:sz w:val="24"/>
              </w:rPr>
            </w:pPr>
          </w:p>
        </w:tc>
        <w:tc>
          <w:tcPr>
            <w:tcW w:w="1327" w:type="dxa"/>
            <w:shd w:val="clear" w:color="auto" w:fill="auto"/>
            <w:noWrap w:val="0"/>
            <w:vAlign w:val="center"/>
          </w:tcPr>
          <w:p>
            <w:pPr>
              <w:spacing w:line="360" w:lineRule="exact"/>
              <w:jc w:val="center"/>
              <w:rPr>
                <w:rFonts w:hint="eastAsia" w:ascii="仿宋_GB2312" w:hAnsi="宋体" w:eastAsia="仿宋_GB2312"/>
                <w:sz w:val="24"/>
              </w:rPr>
            </w:pPr>
          </w:p>
        </w:tc>
        <w:tc>
          <w:tcPr>
            <w:tcW w:w="1327" w:type="dxa"/>
            <w:gridSpan w:val="2"/>
            <w:shd w:val="clear" w:color="auto" w:fill="auto"/>
            <w:noWrap w:val="0"/>
            <w:vAlign w:val="center"/>
          </w:tcPr>
          <w:p>
            <w:pPr>
              <w:spacing w:line="360" w:lineRule="exact"/>
              <w:jc w:val="center"/>
              <w:rPr>
                <w:rFonts w:ascii="仿宋_GB2312" w:hAnsi="宋体" w:eastAsia="仿宋_GB2312"/>
                <w:sz w:val="24"/>
              </w:rPr>
            </w:pPr>
          </w:p>
        </w:tc>
        <w:tc>
          <w:tcPr>
            <w:tcW w:w="1327" w:type="dxa"/>
            <w:gridSpan w:val="2"/>
            <w:shd w:val="clear" w:color="auto" w:fill="auto"/>
            <w:noWrap w:val="0"/>
            <w:vAlign w:val="center"/>
          </w:tcPr>
          <w:p>
            <w:pPr>
              <w:spacing w:line="36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7" w:type="dxa"/>
            <w:gridSpan w:val="11"/>
            <w:shd w:val="clear" w:color="auto" w:fill="auto"/>
            <w:noWrap w:val="0"/>
            <w:vAlign w:val="center"/>
          </w:tcPr>
          <w:p>
            <w:pPr>
              <w:spacing w:line="360" w:lineRule="exact"/>
              <w:jc w:val="center"/>
              <w:rPr>
                <w:rFonts w:ascii="仿宋_GB2312" w:hAnsi="宋体" w:eastAsia="仿宋_GB2312"/>
                <w:sz w:val="24"/>
              </w:rPr>
            </w:pPr>
            <w:r>
              <w:rPr>
                <w:rFonts w:hint="eastAsia" w:ascii="仿宋_GB2312" w:hAnsi="宋体" w:eastAsia="仿宋_GB2312"/>
                <w:sz w:val="24"/>
              </w:rPr>
              <w:t>课题组成员情况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326"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姓    名</w:t>
            </w:r>
          </w:p>
        </w:tc>
        <w:tc>
          <w:tcPr>
            <w:tcW w:w="1482" w:type="dxa"/>
            <w:gridSpan w:val="2"/>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专业技术</w:t>
            </w:r>
          </w:p>
          <w:p>
            <w:pPr>
              <w:spacing w:line="360" w:lineRule="exact"/>
              <w:jc w:val="center"/>
              <w:rPr>
                <w:rFonts w:hint="eastAsia" w:ascii="仿宋_GB2312" w:hAnsi="宋体" w:eastAsia="仿宋_GB2312"/>
                <w:sz w:val="24"/>
              </w:rPr>
            </w:pPr>
            <w:r>
              <w:rPr>
                <w:rFonts w:hint="eastAsia" w:ascii="仿宋_GB2312" w:hAnsi="宋体" w:eastAsia="仿宋_GB2312"/>
                <w:sz w:val="24"/>
              </w:rPr>
              <w:t>职  务</w:t>
            </w:r>
          </w:p>
        </w:tc>
        <w:tc>
          <w:tcPr>
            <w:tcW w:w="3960" w:type="dxa"/>
            <w:gridSpan w:val="5"/>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所在院系或部门</w:t>
            </w:r>
          </w:p>
        </w:tc>
        <w:tc>
          <w:tcPr>
            <w:tcW w:w="1260" w:type="dxa"/>
            <w:gridSpan w:val="2"/>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专业领域</w:t>
            </w:r>
          </w:p>
        </w:tc>
        <w:tc>
          <w:tcPr>
            <w:tcW w:w="1259" w:type="dxa"/>
            <w:shd w:val="clear" w:color="auto" w:fill="auto"/>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项目组中的分工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shd w:val="clear" w:color="auto" w:fill="auto"/>
            <w:noWrap w:val="0"/>
            <w:vAlign w:val="center"/>
          </w:tcPr>
          <w:p>
            <w:pPr>
              <w:jc w:val="center"/>
              <w:rPr>
                <w:rFonts w:ascii="宋体" w:hAnsi="宋体"/>
                <w:szCs w:val="21"/>
              </w:rPr>
            </w:pPr>
          </w:p>
        </w:tc>
        <w:tc>
          <w:tcPr>
            <w:tcW w:w="1482" w:type="dxa"/>
            <w:gridSpan w:val="2"/>
            <w:shd w:val="clear" w:color="auto" w:fill="auto"/>
            <w:noWrap w:val="0"/>
            <w:vAlign w:val="center"/>
          </w:tcPr>
          <w:p>
            <w:pPr>
              <w:jc w:val="center"/>
              <w:rPr>
                <w:rFonts w:ascii="宋体" w:hAnsi="宋体"/>
                <w:szCs w:val="21"/>
              </w:rPr>
            </w:pPr>
          </w:p>
        </w:tc>
        <w:tc>
          <w:tcPr>
            <w:tcW w:w="3960" w:type="dxa"/>
            <w:gridSpan w:val="5"/>
            <w:shd w:val="clear" w:color="auto" w:fill="auto"/>
            <w:noWrap w:val="0"/>
            <w:vAlign w:val="center"/>
          </w:tcPr>
          <w:p>
            <w:pPr>
              <w:jc w:val="center"/>
              <w:rPr>
                <w:rFonts w:ascii="宋体" w:hAnsi="宋体"/>
                <w:szCs w:val="21"/>
              </w:rPr>
            </w:pPr>
          </w:p>
        </w:tc>
        <w:tc>
          <w:tcPr>
            <w:tcW w:w="1260" w:type="dxa"/>
            <w:gridSpan w:val="2"/>
            <w:shd w:val="clear" w:color="auto" w:fill="auto"/>
            <w:noWrap w:val="0"/>
            <w:vAlign w:val="center"/>
          </w:tcPr>
          <w:p>
            <w:pPr>
              <w:jc w:val="center"/>
              <w:rPr>
                <w:rFonts w:ascii="宋体" w:hAnsi="宋体"/>
                <w:szCs w:val="21"/>
              </w:rPr>
            </w:pPr>
          </w:p>
        </w:tc>
        <w:tc>
          <w:tcPr>
            <w:tcW w:w="1259" w:type="dxa"/>
            <w:shd w:val="clear" w:color="auto" w:fill="auto"/>
            <w:noWrap w:val="0"/>
            <w:vAlign w:val="center"/>
          </w:tcPr>
          <w:p>
            <w:pPr>
              <w:jc w:val="center"/>
              <w:rPr>
                <w:rFonts w:ascii="宋体" w:hAnsi="宋体"/>
                <w:szCs w:val="21"/>
              </w:rPr>
            </w:pPr>
          </w:p>
        </w:tc>
      </w:tr>
    </w:tbl>
    <w:p>
      <w:pPr>
        <w:spacing w:before="156" w:beforeLines="50" w:after="156" w:afterLines="50" w:line="440" w:lineRule="exact"/>
        <w:ind w:right="-1102" w:rightChars="-501"/>
        <w:rPr>
          <w:rFonts w:hint="eastAsia" w:ascii="仿宋_GB2312" w:eastAsia="仿宋_GB2312"/>
          <w:b/>
          <w:bCs/>
          <w:sz w:val="24"/>
        </w:rPr>
      </w:pPr>
    </w:p>
    <w:p>
      <w:pPr>
        <w:spacing w:before="156" w:beforeLines="50" w:after="156" w:afterLines="50" w:line="440" w:lineRule="exact"/>
        <w:ind w:right="-1102" w:rightChars="-501"/>
        <w:rPr>
          <w:rFonts w:hint="eastAsia" w:ascii="仿宋_GB2312" w:eastAsia="仿宋_GB2312"/>
          <w:b/>
          <w:bCs/>
          <w:sz w:val="24"/>
        </w:rPr>
      </w:pPr>
      <w:r>
        <w:rPr>
          <w:rFonts w:hint="eastAsia" w:ascii="仿宋_GB2312" w:eastAsia="仿宋_GB2312"/>
          <w:b/>
          <w:bCs/>
          <w:sz w:val="24"/>
        </w:rPr>
        <w:t>二、项目建设思路与规划</w:t>
      </w:r>
    </w:p>
    <w:tbl>
      <w:tblPr>
        <w:tblStyle w:val="7"/>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499"/>
        <w:gridCol w:w="2321"/>
        <w:gridCol w:w="900"/>
        <w:gridCol w:w="1935"/>
        <w:gridCol w:w="1286"/>
        <w:tblGridChange w:id="6">
          <w:tblGrid>
            <w:gridCol w:w="722"/>
            <w:gridCol w:w="2499"/>
            <w:gridCol w:w="1521"/>
            <w:gridCol w:w="800"/>
            <w:gridCol w:w="900"/>
            <w:gridCol w:w="1935"/>
            <w:gridCol w:w="1286"/>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1" w:hRule="atLeast"/>
          <w:jc w:val="center"/>
        </w:trPr>
        <w:tc>
          <w:tcPr>
            <w:tcW w:w="9663" w:type="dxa"/>
            <w:gridSpan w:val="6"/>
            <w:noWrap w:val="0"/>
            <w:vAlign w:val="top"/>
          </w:tcPr>
          <w:p>
            <w:pPr>
              <w:spacing w:before="156" w:beforeLines="50" w:after="156" w:afterLines="50" w:line="440" w:lineRule="exact"/>
              <w:ind w:right="-1102" w:rightChars="-501"/>
              <w:rPr>
                <w:rFonts w:hint="eastAsia" w:ascii="宋体" w:hAnsi="宋体"/>
                <w:szCs w:val="21"/>
              </w:rPr>
            </w:pPr>
            <w:r>
              <w:rPr>
                <w:rFonts w:hint="eastAsia" w:ascii="仿宋_GB2312" w:eastAsia="仿宋_GB2312"/>
                <w:bCs/>
                <w:sz w:val="24"/>
              </w:rPr>
              <w:t>（一）课程开展课程思政建设建设基础及具备的优势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1" w:hRule="atLeast"/>
          <w:jc w:val="center"/>
        </w:trPr>
        <w:tc>
          <w:tcPr>
            <w:tcW w:w="9663" w:type="dxa"/>
            <w:gridSpan w:val="6"/>
            <w:tcBorders>
              <w:bottom w:val="single" w:color="auto" w:sz="4" w:space="0"/>
            </w:tcBorders>
            <w:noWrap w:val="0"/>
            <w:vAlign w:val="top"/>
          </w:tcPr>
          <w:p>
            <w:pPr>
              <w:spacing w:before="156" w:beforeLines="50" w:after="156" w:afterLines="50" w:line="440" w:lineRule="exact"/>
              <w:ind w:right="-1102" w:rightChars="-501"/>
              <w:rPr>
                <w:rFonts w:hint="eastAsia" w:ascii="宋体" w:hAnsi="宋体"/>
                <w:b/>
                <w:szCs w:val="21"/>
              </w:rPr>
            </w:pPr>
            <w:r>
              <w:rPr>
                <w:rFonts w:hint="eastAsia" w:ascii="仿宋_GB2312" w:eastAsia="仿宋_GB2312"/>
                <w:bCs/>
                <w:sz w:val="24"/>
              </w:rPr>
              <w:t>（二）课程专业目标和思政育人目标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663" w:type="dxa"/>
            <w:gridSpan w:val="6"/>
            <w:tcBorders>
              <w:left w:val="nil"/>
              <w:bottom w:val="nil"/>
              <w:right w:val="nil"/>
            </w:tcBorders>
            <w:noWrap w:val="0"/>
            <w:vAlign w:val="top"/>
          </w:tcPr>
          <w:p>
            <w:pPr>
              <w:ind w:left="727" w:hanging="762" w:hangingChars="345"/>
              <w:rPr>
                <w:rFonts w:hint="eastAsia" w:ascii="仿宋_GB2312" w:eastAsia="仿宋_GB2312"/>
                <w:bCs/>
                <w:sz w:val="24"/>
              </w:rPr>
            </w:pPr>
            <w:r>
              <w:rPr>
                <w:rFonts w:hint="eastAsia"/>
                <w:b/>
              </w:rPr>
              <w:t>注：本表可附页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1" w:hRule="atLeast"/>
          <w:jc w:val="center"/>
        </w:trPr>
        <w:tc>
          <w:tcPr>
            <w:tcW w:w="9663" w:type="dxa"/>
            <w:gridSpan w:val="6"/>
            <w:tcBorders>
              <w:top w:val="single" w:color="auto" w:sz="4" w:space="0"/>
            </w:tcBorders>
            <w:noWrap w:val="0"/>
            <w:vAlign w:val="top"/>
          </w:tcPr>
          <w:p>
            <w:pPr>
              <w:rPr>
                <w:rFonts w:hint="eastAsia" w:ascii="宋体" w:hAnsi="宋体"/>
                <w:b/>
                <w:szCs w:val="21"/>
              </w:rPr>
            </w:pPr>
            <w:r>
              <w:rPr>
                <w:rFonts w:hint="eastAsia" w:ascii="仿宋_GB2312" w:eastAsia="仿宋_GB2312"/>
                <w:bCs/>
                <w:sz w:val="24"/>
              </w:rPr>
              <w:t>（三）课程</w:t>
            </w:r>
            <w:r>
              <w:rPr>
                <w:rFonts w:hint="eastAsia" w:ascii="仿宋" w:hAnsi="仿宋" w:eastAsia="仿宋" w:cs="仿宋"/>
                <w:bCs/>
                <w:sz w:val="24"/>
              </w:rPr>
              <w:t>思政教育的融入点（</w:t>
            </w:r>
            <w:r>
              <w:rPr>
                <w:rFonts w:hint="eastAsia" w:ascii="仿宋" w:hAnsi="仿宋" w:eastAsia="仿宋" w:cs="仿宋"/>
                <w:color w:val="000000"/>
                <w:kern w:val="0"/>
                <w:sz w:val="24"/>
              </w:rPr>
              <w:t>课程的专业知识内容与其中蕴含的思政育人素材；</w:t>
            </w:r>
            <w:r>
              <w:rPr>
                <w:rFonts w:hint="eastAsia" w:ascii="仿宋" w:hAnsi="仿宋" w:eastAsia="仿宋" w:cs="仿宋"/>
                <w:bCs/>
                <w:sz w:val="24"/>
              </w:rPr>
              <w:t>课程教学中能将</w:t>
            </w:r>
            <w:r>
              <w:rPr>
                <w:rFonts w:hint="eastAsia" w:ascii="仿宋" w:hAnsi="仿宋" w:eastAsia="仿宋" w:cs="仿宋"/>
              </w:rPr>
              <w:t>思想政治教育内容与专业知识内容有机融合）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1" w:hRule="atLeast"/>
          <w:jc w:val="center"/>
        </w:trPr>
        <w:tc>
          <w:tcPr>
            <w:tcW w:w="9663" w:type="dxa"/>
            <w:gridSpan w:val="6"/>
            <w:tcBorders>
              <w:bottom w:val="single" w:color="auto" w:sz="4" w:space="0"/>
            </w:tcBorders>
            <w:noWrap w:val="0"/>
            <w:vAlign w:val="top"/>
          </w:tcPr>
          <w:p>
            <w:pPr>
              <w:spacing w:before="156" w:beforeLines="50" w:after="156" w:afterLines="50" w:line="440" w:lineRule="exact"/>
              <w:ind w:right="-1102" w:rightChars="-501"/>
              <w:rPr>
                <w:rFonts w:hint="eastAsia" w:ascii="宋体" w:hAnsi="宋体"/>
                <w:szCs w:val="21"/>
              </w:rPr>
            </w:pPr>
            <w:r>
              <w:rPr>
                <w:rFonts w:hint="eastAsia" w:ascii="仿宋_GB2312" w:eastAsia="仿宋_GB2312"/>
                <w:bCs/>
                <w:sz w:val="24"/>
              </w:rPr>
              <w:t>（四）教学方法、手段和载体途径（</w:t>
            </w:r>
            <w:r>
              <w:rPr>
                <w:rFonts w:hint="eastAsia" w:ascii="仿宋" w:hAnsi="仿宋" w:eastAsia="仿宋" w:cs="仿宋"/>
                <w:color w:val="000000"/>
                <w:kern w:val="0"/>
                <w:sz w:val="24"/>
              </w:rPr>
              <w:t>描述如课堂讨论、参观体验、信息化教学、考核方式等</w:t>
            </w:r>
            <w:r>
              <w:rPr>
                <w:rFonts w:hint="eastAsia" w:ascii="仿宋_GB2312" w:eastAsia="仿宋_GB2312"/>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663" w:type="dxa"/>
            <w:gridSpan w:val="6"/>
            <w:tcBorders>
              <w:left w:val="nil"/>
              <w:bottom w:val="nil"/>
              <w:right w:val="nil"/>
            </w:tcBorders>
            <w:noWrap w:val="0"/>
            <w:vAlign w:val="top"/>
          </w:tcPr>
          <w:p>
            <w:pPr>
              <w:rPr>
                <w:rFonts w:hint="eastAsia" w:ascii="仿宋_GB2312" w:eastAsia="仿宋_GB2312"/>
                <w:bCs/>
                <w:sz w:val="24"/>
              </w:rPr>
            </w:pPr>
            <w:r>
              <w:rPr>
                <w:rFonts w:hint="eastAsia"/>
                <w:b/>
              </w:rPr>
              <w:t>注：本表可附页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663" w:type="dxa"/>
            <w:gridSpan w:val="6"/>
            <w:noWrap w:val="0"/>
            <w:vAlign w:val="center"/>
          </w:tcPr>
          <w:p>
            <w:pPr>
              <w:spacing w:before="156" w:beforeLines="50" w:after="156" w:afterLines="50" w:line="440" w:lineRule="exact"/>
              <w:ind w:right="-1102" w:rightChars="-501"/>
              <w:rPr>
                <w:rFonts w:hint="eastAsia" w:ascii="宋体" w:hAnsi="宋体"/>
                <w:szCs w:val="21"/>
              </w:rPr>
            </w:pPr>
            <w:r>
              <w:rPr>
                <w:rFonts w:hint="eastAsia" w:ascii="仿宋_GB2312" w:eastAsia="仿宋_GB2312"/>
                <w:bCs/>
                <w:sz w:val="24"/>
              </w:rPr>
              <w:t>（五）每章节教学内容、课程思政育人目标、教学方法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b/>
                <w:sz w:val="24"/>
              </w:rPr>
            </w:pPr>
            <w:r>
              <w:rPr>
                <w:rFonts w:hint="eastAsia" w:ascii="楷体_GB2312" w:hAnsi="宋体" w:eastAsia="楷体_GB2312"/>
                <w:sz w:val="24"/>
              </w:rPr>
              <w:t>章节</w:t>
            </w: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r>
              <w:rPr>
                <w:rFonts w:hint="eastAsia" w:ascii="楷体_GB2312" w:hAnsi="宋体" w:eastAsia="楷体_GB2312"/>
                <w:sz w:val="24"/>
              </w:rPr>
              <w:t>教学内容</w:t>
            </w: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r>
              <w:rPr>
                <w:rFonts w:hint="eastAsia" w:ascii="楷体_GB2312" w:hAnsi="宋体" w:eastAsia="楷体_GB2312"/>
                <w:sz w:val="24"/>
              </w:rPr>
              <w:t>课程思政育人目标</w:t>
            </w:r>
          </w:p>
        </w:tc>
        <w:tc>
          <w:tcPr>
            <w:tcW w:w="1286" w:type="dxa"/>
            <w:noWrap w:val="0"/>
            <w:vAlign w:val="center"/>
          </w:tcPr>
          <w:p>
            <w:pPr>
              <w:spacing w:line="360" w:lineRule="exact"/>
              <w:ind w:right="-112" w:rightChars="-51"/>
              <w:jc w:val="center"/>
              <w:rPr>
                <w:rFonts w:hint="eastAsia" w:ascii="楷体_GB2312" w:hAnsi="宋体" w:eastAsia="楷体_GB2312"/>
                <w:sz w:val="24"/>
              </w:rPr>
            </w:pPr>
            <w:r>
              <w:rPr>
                <w:rFonts w:hint="eastAsia" w:ascii="楷体_GB2312" w:hAnsi="宋体" w:eastAsia="楷体_GB2312"/>
                <w:sz w:val="24"/>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2" w:type="dxa"/>
            <w:noWrap w:val="0"/>
            <w:vAlign w:val="center"/>
          </w:tcPr>
          <w:p>
            <w:pPr>
              <w:spacing w:line="360" w:lineRule="exact"/>
              <w:ind w:right="-112" w:rightChars="-51"/>
              <w:jc w:val="center"/>
              <w:rPr>
                <w:rFonts w:hint="eastAsia" w:ascii="楷体_GB2312" w:hAnsi="宋体" w:eastAsia="楷体_GB2312"/>
                <w:sz w:val="24"/>
              </w:rPr>
            </w:pPr>
          </w:p>
        </w:tc>
        <w:tc>
          <w:tcPr>
            <w:tcW w:w="4820" w:type="dxa"/>
            <w:gridSpan w:val="2"/>
            <w:noWrap w:val="0"/>
            <w:vAlign w:val="center"/>
          </w:tcPr>
          <w:p>
            <w:pPr>
              <w:spacing w:line="360" w:lineRule="exact"/>
              <w:ind w:right="-112" w:rightChars="-51"/>
              <w:jc w:val="center"/>
              <w:rPr>
                <w:rFonts w:hint="eastAsia" w:ascii="楷体_GB2312" w:hAnsi="宋体" w:eastAsia="楷体_GB2312"/>
                <w:sz w:val="24"/>
              </w:rPr>
            </w:pPr>
          </w:p>
        </w:tc>
        <w:tc>
          <w:tcPr>
            <w:tcW w:w="2835" w:type="dxa"/>
            <w:gridSpan w:val="2"/>
            <w:noWrap w:val="0"/>
            <w:vAlign w:val="center"/>
          </w:tcPr>
          <w:p>
            <w:pPr>
              <w:spacing w:line="360" w:lineRule="exact"/>
              <w:ind w:right="-112" w:rightChars="-51"/>
              <w:jc w:val="center"/>
              <w:rPr>
                <w:rFonts w:hint="eastAsia" w:ascii="楷体_GB2312" w:hAnsi="宋体" w:eastAsia="楷体_GB2312"/>
                <w:sz w:val="24"/>
              </w:rPr>
            </w:pPr>
          </w:p>
        </w:tc>
        <w:tc>
          <w:tcPr>
            <w:tcW w:w="1286" w:type="dxa"/>
            <w:noWrap w:val="0"/>
            <w:vAlign w:val="center"/>
          </w:tcPr>
          <w:p>
            <w:pPr>
              <w:spacing w:line="360" w:lineRule="exact"/>
              <w:ind w:right="-112" w:rightChars="-51"/>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0" w:hRule="atLeast"/>
          <w:jc w:val="center"/>
        </w:trPr>
        <w:tc>
          <w:tcPr>
            <w:tcW w:w="9663" w:type="dxa"/>
            <w:gridSpan w:val="6"/>
            <w:noWrap w:val="0"/>
            <w:vAlign w:val="top"/>
          </w:tcPr>
          <w:p>
            <w:pPr>
              <w:widowControl/>
              <w:topLinePunct/>
              <w:adjustRightInd w:val="0"/>
              <w:snapToGrid w:val="0"/>
              <w:spacing w:line="500" w:lineRule="exact"/>
              <w:rPr>
                <w:rFonts w:hint="eastAsia" w:ascii="仿宋_GB2312" w:eastAsia="仿宋_GB2312"/>
                <w:bCs/>
                <w:sz w:val="24"/>
              </w:rPr>
            </w:pPr>
            <w:r>
              <w:rPr>
                <w:rFonts w:hint="eastAsia" w:ascii="仿宋_GB2312" w:eastAsia="仿宋_GB2312"/>
                <w:bCs/>
                <w:sz w:val="24"/>
              </w:rPr>
              <w:t>（六）预期成效（体现“课程思政”的知识点与育人环节教学大纲；体现“课程思政”新</w:t>
            </w:r>
            <w:r>
              <w:rPr>
                <w:rFonts w:ascii="仿宋_GB2312" w:eastAsia="仿宋_GB2312"/>
                <w:bCs/>
                <w:sz w:val="24"/>
              </w:rPr>
              <w:t>特点的教案</w:t>
            </w:r>
            <w:r>
              <w:rPr>
                <w:rFonts w:hint="eastAsia" w:ascii="仿宋_GB2312" w:eastAsia="仿宋_GB2312"/>
                <w:bCs/>
                <w:sz w:val="24"/>
              </w:rPr>
              <w:t>；思政育人典型教学</w:t>
            </w:r>
            <w:r>
              <w:rPr>
                <w:rFonts w:ascii="仿宋_GB2312" w:eastAsia="仿宋_GB2312"/>
                <w:bCs/>
                <w:sz w:val="24"/>
              </w:rPr>
              <w:t>案例；</w:t>
            </w:r>
            <w:r>
              <w:rPr>
                <w:rFonts w:hint="eastAsia" w:ascii="仿宋_GB2312" w:eastAsia="仿宋_GB2312"/>
                <w:bCs/>
                <w:sz w:val="24"/>
              </w:rPr>
              <w:t>学生对该</w:t>
            </w:r>
            <w:r>
              <w:rPr>
                <w:rFonts w:ascii="仿宋_GB2312" w:eastAsia="仿宋_GB2312"/>
                <w:bCs/>
                <w:sz w:val="24"/>
              </w:rPr>
              <w:t>课程</w:t>
            </w:r>
            <w:r>
              <w:rPr>
                <w:rFonts w:hint="eastAsia" w:ascii="仿宋_GB2312" w:eastAsia="仿宋_GB2312"/>
                <w:bCs/>
                <w:sz w:val="24"/>
              </w:rPr>
              <w:t>教学</w:t>
            </w:r>
            <w:r>
              <w:rPr>
                <w:rFonts w:ascii="仿宋_GB2312" w:eastAsia="仿宋_GB2312"/>
                <w:bCs/>
                <w:sz w:val="24"/>
              </w:rPr>
              <w:t>效果的反馈</w:t>
            </w:r>
            <w:r>
              <w:rPr>
                <w:rFonts w:hint="eastAsia" w:ascii="仿宋_GB2312" w:eastAsia="仿宋_GB2312"/>
                <w:bCs/>
                <w:sz w:val="24"/>
              </w:rPr>
              <w:t>等）</w:t>
            </w:r>
          </w:p>
          <w:p>
            <w:pPr>
              <w:spacing w:line="360" w:lineRule="auto"/>
              <w:ind w:left="264" w:leftChars="120" w:right="264" w:rightChars="120" w:firstLine="540" w:firstLineChars="225"/>
              <w:rPr>
                <w:rFonts w:hint="eastAsia" w:ascii="宋体" w:hAnsi="宋体"/>
                <w:b/>
                <w:szCs w:val="21"/>
              </w:rPr>
            </w:pPr>
            <w:r>
              <w:rPr>
                <w:rFonts w:hint="eastAsia" w:ascii="宋体" w:hAnsi="宋体"/>
                <w:bCs/>
                <w:sz w:val="24"/>
                <w:szCs w:val="21"/>
              </w:rPr>
              <w:t xml:space="preserve">        </w:t>
            </w:r>
            <w:r>
              <w:rPr>
                <w:rFonts w:hint="eastAsia" w:ascii="宋体" w:hAnsi="宋体"/>
                <w:bCs/>
                <w:szCs w:val="21"/>
              </w:rPr>
              <w:t xml:space="preserve">    </w:t>
            </w:r>
            <w:r>
              <w:rPr>
                <w:rFonts w:hint="eastAsia" w:ascii="宋体" w:hAnsi="宋体"/>
                <w:b/>
                <w:szCs w:val="21"/>
              </w:rPr>
              <w:t xml:space="preserve">                              </w:t>
            </w:r>
          </w:p>
          <w:p>
            <w:pPr>
              <w:spacing w:line="360" w:lineRule="auto"/>
              <w:ind w:left="264" w:leftChars="120" w:right="264" w:rightChars="120" w:firstLine="497" w:firstLineChars="225"/>
              <w:rPr>
                <w:rFonts w:hint="eastAsia" w:ascii="宋体" w:hAnsi="宋体"/>
                <w:b/>
                <w:szCs w:val="21"/>
              </w:rPr>
            </w:pPr>
          </w:p>
          <w:p>
            <w:pPr>
              <w:spacing w:line="360" w:lineRule="auto"/>
              <w:ind w:left="264" w:leftChars="120" w:right="264" w:rightChars="120" w:firstLine="497" w:firstLineChars="225"/>
              <w:rPr>
                <w:rFonts w:hint="eastAsia" w:ascii="宋体" w:hAnsi="宋体"/>
                <w:b/>
                <w:szCs w:val="21"/>
              </w:rPr>
            </w:pPr>
          </w:p>
          <w:p>
            <w:pPr>
              <w:spacing w:line="360" w:lineRule="auto"/>
              <w:ind w:left="264" w:leftChars="120" w:right="264" w:rightChars="120" w:firstLine="497" w:firstLineChars="225"/>
              <w:rPr>
                <w:rFonts w:hint="eastAsia"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9663" w:type="dxa"/>
            <w:gridSpan w:val="6"/>
            <w:noWrap w:val="0"/>
            <w:vAlign w:val="top"/>
          </w:tcPr>
          <w:p>
            <w:pPr>
              <w:widowControl/>
              <w:topLinePunct/>
              <w:adjustRightInd w:val="0"/>
              <w:snapToGrid w:val="0"/>
              <w:spacing w:line="500" w:lineRule="exact"/>
              <w:rPr>
                <w:rFonts w:hint="eastAsia" w:ascii="仿宋_GB2312" w:eastAsia="仿宋_GB2312"/>
                <w:bCs/>
                <w:sz w:val="24"/>
              </w:rPr>
            </w:pPr>
            <w:r>
              <w:rPr>
                <w:rFonts w:hint="eastAsia" w:ascii="仿宋_GB2312" w:eastAsia="仿宋_GB2312"/>
                <w:bCs/>
                <w:sz w:val="24"/>
              </w:rPr>
              <w:t>（七）经费预算（说明：经费主要用于调研差旅费、图书资料费、论文发表费用及其它相关费用；不能用于餐饮、设备购买及其它超出学校财务规定的教研经费使用范围。）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3221" w:type="dxa"/>
            <w:gridSpan w:val="2"/>
            <w:noWrap w:val="0"/>
            <w:vAlign w:val="center"/>
          </w:tcPr>
          <w:p>
            <w:pPr>
              <w:spacing w:before="156" w:beforeLines="50" w:after="156" w:afterLines="50" w:line="440" w:lineRule="exact"/>
              <w:ind w:left="0" w:leftChars="0" w:right="-1102" w:rightChars="-501"/>
              <w:jc w:val="left"/>
              <w:rPr>
                <w:rFonts w:hint="eastAsia" w:ascii="仿宋_GB2312" w:hAnsi="Times New Roman" w:eastAsia="仿宋_GB2312" w:cs="Times New Roman"/>
                <w:bCs/>
                <w:kern w:val="2"/>
                <w:sz w:val="24"/>
                <w:szCs w:val="22"/>
                <w:lang w:val="en-US" w:eastAsia="zh-CN" w:bidi="ar-SA"/>
              </w:rPr>
            </w:pPr>
            <w:r>
              <w:rPr>
                <w:rFonts w:hint="eastAsia" w:ascii="仿宋_GB2312" w:hAnsi="Times New Roman" w:eastAsia="仿宋_GB2312" w:cs="Times New Roman"/>
                <w:bCs/>
                <w:sz w:val="24"/>
              </w:rPr>
              <w:t>序号</w:t>
            </w:r>
          </w:p>
        </w:tc>
        <w:tc>
          <w:tcPr>
            <w:tcW w:w="3221" w:type="dxa"/>
            <w:gridSpan w:val="2"/>
            <w:noWrap w:val="0"/>
            <w:vAlign w:val="center"/>
          </w:tcPr>
          <w:p>
            <w:pPr>
              <w:spacing w:before="156" w:beforeLines="50" w:after="156" w:afterLines="50" w:line="440" w:lineRule="exact"/>
              <w:ind w:left="0" w:leftChars="0" w:right="-1102" w:rightChars="-501"/>
              <w:jc w:val="left"/>
              <w:rPr>
                <w:rFonts w:hint="eastAsia" w:ascii="仿宋_GB2312" w:hAnsi="Times New Roman" w:eastAsia="仿宋_GB2312" w:cs="Times New Roman"/>
                <w:bCs/>
                <w:kern w:val="2"/>
                <w:sz w:val="24"/>
                <w:szCs w:val="22"/>
                <w:lang w:val="en-US" w:eastAsia="zh-CN" w:bidi="ar-SA"/>
              </w:rPr>
            </w:pPr>
            <w:r>
              <w:rPr>
                <w:rFonts w:hint="eastAsia" w:ascii="仿宋_GB2312" w:hAnsi="Times New Roman" w:eastAsia="仿宋_GB2312" w:cs="Times New Roman"/>
                <w:bCs/>
                <w:sz w:val="24"/>
              </w:rPr>
              <w:t>经 费 开 支 项 目</w:t>
            </w:r>
          </w:p>
        </w:tc>
        <w:tc>
          <w:tcPr>
            <w:tcW w:w="3221" w:type="dxa"/>
            <w:gridSpan w:val="2"/>
            <w:noWrap w:val="0"/>
            <w:vAlign w:val="center"/>
          </w:tcPr>
          <w:p>
            <w:pPr>
              <w:spacing w:before="156" w:beforeLines="50" w:after="156" w:afterLines="50" w:line="440" w:lineRule="exact"/>
              <w:ind w:left="0" w:leftChars="0" w:right="-1102" w:rightChars="-501"/>
              <w:jc w:val="left"/>
              <w:rPr>
                <w:rFonts w:hint="eastAsia" w:ascii="仿宋_GB2312" w:hAnsi="Times New Roman" w:eastAsia="仿宋_GB2312" w:cs="Times New Roman"/>
                <w:bCs/>
                <w:kern w:val="2"/>
                <w:sz w:val="24"/>
                <w:szCs w:val="22"/>
                <w:lang w:val="en-US" w:eastAsia="zh-CN" w:bidi="ar-SA"/>
              </w:rPr>
            </w:pPr>
            <w:r>
              <w:rPr>
                <w:rFonts w:hint="eastAsia" w:ascii="仿宋_GB2312" w:hAnsi="Times New Roman" w:eastAsia="仿宋_GB2312" w:cs="Times New Roman"/>
                <w:bCs/>
                <w:sz w:val="24"/>
              </w:rPr>
              <w:t>金 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3221" w:type="dxa"/>
            <w:gridSpan w:val="2"/>
            <w:noWrap w:val="0"/>
            <w:vAlign w:val="top"/>
          </w:tcPr>
          <w:p>
            <w:pPr>
              <w:numPr>
                <w:ilvl w:val="0"/>
                <w:numId w:val="0"/>
              </w:numPr>
              <w:spacing w:before="156" w:beforeLines="50" w:after="156" w:afterLines="50" w:line="440" w:lineRule="exact"/>
              <w:ind w:left="0" w:leftChars="0" w:right="-1102" w:rightChars="-501" w:firstLine="0" w:firstLineChars="0"/>
              <w:rPr>
                <w:rFonts w:hint="eastAsia" w:ascii="宋体" w:hAnsi="宋体" w:eastAsia="仿宋_GB2312" w:cs="宋体"/>
                <w:sz w:val="24"/>
                <w:szCs w:val="22"/>
                <w:vertAlign w:val="baseline"/>
                <w:lang w:val="zh-CN" w:eastAsia="zh-CN" w:bidi="zh-CN"/>
              </w:rPr>
            </w:pPr>
          </w:p>
        </w:tc>
        <w:tc>
          <w:tcPr>
            <w:tcW w:w="3221" w:type="dxa"/>
            <w:gridSpan w:val="2"/>
            <w:noWrap w:val="0"/>
            <w:vAlign w:val="top"/>
          </w:tcPr>
          <w:p>
            <w:pPr>
              <w:numPr>
                <w:ilvl w:val="0"/>
                <w:numId w:val="0"/>
              </w:numPr>
              <w:spacing w:before="156" w:beforeLines="50" w:after="156" w:afterLines="50" w:line="440" w:lineRule="exact"/>
              <w:ind w:left="0" w:leftChars="0" w:right="-1102" w:rightChars="-501" w:firstLine="0" w:firstLineChars="0"/>
              <w:rPr>
                <w:rFonts w:hint="eastAsia" w:ascii="宋体" w:hAnsi="宋体" w:eastAsia="仿宋_GB2312" w:cs="宋体"/>
                <w:sz w:val="24"/>
                <w:szCs w:val="22"/>
                <w:vertAlign w:val="baseline"/>
                <w:lang w:val="zh-CN" w:eastAsia="zh-CN" w:bidi="zh-CN"/>
              </w:rPr>
            </w:pPr>
          </w:p>
        </w:tc>
        <w:tc>
          <w:tcPr>
            <w:tcW w:w="3221" w:type="dxa"/>
            <w:gridSpan w:val="2"/>
            <w:noWrap w:val="0"/>
            <w:vAlign w:val="top"/>
          </w:tcPr>
          <w:p>
            <w:pPr>
              <w:numPr>
                <w:ilvl w:val="0"/>
                <w:numId w:val="0"/>
              </w:numPr>
              <w:spacing w:before="156" w:beforeLines="50" w:after="156" w:afterLines="50" w:line="440" w:lineRule="exact"/>
              <w:ind w:left="0" w:leftChars="0" w:right="-1102" w:rightChars="-501" w:firstLine="0" w:firstLineChars="0"/>
              <w:rPr>
                <w:rFonts w:hint="eastAsia" w:ascii="宋体" w:hAnsi="宋体" w:eastAsia="仿宋_GB2312" w:cs="宋体"/>
                <w:sz w:val="24"/>
                <w:szCs w:val="22"/>
                <w:vertAlign w:val="baseline"/>
                <w:lang w:val="zh-CN" w:eastAsia="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3221" w:type="dxa"/>
            <w:gridSpan w:val="2"/>
            <w:noWrap w:val="0"/>
            <w:vAlign w:val="top"/>
          </w:tcPr>
          <w:p>
            <w:pPr>
              <w:numPr>
                <w:ilvl w:val="0"/>
                <w:numId w:val="0"/>
              </w:numPr>
              <w:spacing w:before="156" w:beforeLines="50" w:after="156" w:afterLines="50" w:line="440" w:lineRule="exact"/>
              <w:ind w:left="0" w:leftChars="0" w:right="-1102" w:rightChars="-501" w:firstLine="0" w:firstLineChars="0"/>
              <w:rPr>
                <w:rFonts w:hint="eastAsia" w:ascii="宋体" w:hAnsi="宋体" w:eastAsia="仿宋_GB2312" w:cs="宋体"/>
                <w:sz w:val="24"/>
                <w:szCs w:val="22"/>
                <w:vertAlign w:val="baseline"/>
                <w:lang w:val="zh-CN" w:eastAsia="zh-CN" w:bidi="zh-CN"/>
              </w:rPr>
            </w:pPr>
          </w:p>
        </w:tc>
        <w:tc>
          <w:tcPr>
            <w:tcW w:w="3221" w:type="dxa"/>
            <w:gridSpan w:val="2"/>
            <w:noWrap w:val="0"/>
            <w:vAlign w:val="top"/>
          </w:tcPr>
          <w:p>
            <w:pPr>
              <w:numPr>
                <w:ilvl w:val="0"/>
                <w:numId w:val="0"/>
              </w:numPr>
              <w:spacing w:before="156" w:beforeLines="50" w:after="156" w:afterLines="50" w:line="440" w:lineRule="exact"/>
              <w:ind w:left="0" w:leftChars="0" w:right="-1102" w:rightChars="-501" w:firstLine="0" w:firstLineChars="0"/>
              <w:rPr>
                <w:rFonts w:hint="eastAsia" w:ascii="宋体" w:hAnsi="宋体" w:eastAsia="仿宋_GB2312" w:cs="宋体"/>
                <w:sz w:val="24"/>
                <w:szCs w:val="22"/>
                <w:vertAlign w:val="baseline"/>
                <w:lang w:val="zh-CN" w:eastAsia="zh-CN" w:bidi="zh-CN"/>
              </w:rPr>
            </w:pPr>
          </w:p>
        </w:tc>
        <w:tc>
          <w:tcPr>
            <w:tcW w:w="3221" w:type="dxa"/>
            <w:gridSpan w:val="2"/>
            <w:noWrap w:val="0"/>
            <w:vAlign w:val="top"/>
          </w:tcPr>
          <w:p>
            <w:pPr>
              <w:numPr>
                <w:ilvl w:val="0"/>
                <w:numId w:val="0"/>
              </w:numPr>
              <w:spacing w:before="156" w:beforeLines="50" w:after="156" w:afterLines="50" w:line="440" w:lineRule="exact"/>
              <w:ind w:left="0" w:leftChars="0" w:right="-1102" w:rightChars="-501" w:firstLine="0" w:firstLineChars="0"/>
              <w:rPr>
                <w:rFonts w:hint="eastAsia" w:ascii="宋体" w:hAnsi="宋体" w:eastAsia="仿宋_GB2312" w:cs="宋体"/>
                <w:sz w:val="24"/>
                <w:szCs w:val="22"/>
                <w:vertAlign w:val="baseline"/>
                <w:lang w:val="zh-CN" w:eastAsia="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442" w:type="dxa"/>
            <w:gridSpan w:val="4"/>
            <w:noWrap w:val="0"/>
            <w:vAlign w:val="top"/>
          </w:tcPr>
          <w:p>
            <w:pPr>
              <w:widowControl/>
              <w:topLinePunct/>
              <w:adjustRightInd w:val="0"/>
              <w:snapToGrid w:val="0"/>
              <w:spacing w:line="500" w:lineRule="exact"/>
              <w:jc w:val="center"/>
              <w:rPr>
                <w:rFonts w:hint="eastAsia" w:ascii="仿宋_GB2312" w:eastAsia="仿宋_GB2312"/>
                <w:bCs/>
                <w:sz w:val="24"/>
              </w:rPr>
            </w:pPr>
            <w:r>
              <w:rPr>
                <w:rFonts w:hint="eastAsia" w:ascii="仿宋_GB2312" w:eastAsia="仿宋_GB2312"/>
                <w:bCs/>
                <w:sz w:val="24"/>
                <w:lang w:eastAsia="zh-CN"/>
              </w:rPr>
              <w:t>合计（元）</w:t>
            </w:r>
          </w:p>
        </w:tc>
        <w:tc>
          <w:tcPr>
            <w:tcW w:w="3221" w:type="dxa"/>
            <w:gridSpan w:val="2"/>
            <w:noWrap w:val="0"/>
            <w:vAlign w:val="top"/>
          </w:tcPr>
          <w:p>
            <w:pPr>
              <w:widowControl/>
              <w:topLinePunct/>
              <w:adjustRightInd w:val="0"/>
              <w:snapToGrid w:val="0"/>
              <w:spacing w:line="500" w:lineRule="exact"/>
              <w:rPr>
                <w:rFonts w:hint="eastAsia" w:ascii="仿宋_GB2312"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9663" w:type="dxa"/>
            <w:gridSpan w:val="6"/>
            <w:noWrap w:val="0"/>
            <w:vAlign w:val="top"/>
          </w:tcPr>
          <w:p>
            <w:pPr>
              <w:widowControl/>
              <w:topLinePunct/>
              <w:adjustRightInd w:val="0"/>
              <w:snapToGrid w:val="0"/>
              <w:spacing w:line="500" w:lineRule="exact"/>
              <w:rPr>
                <w:rFonts w:hint="eastAsia" w:ascii="仿宋_GB2312" w:eastAsia="仿宋_GB2312"/>
                <w:bCs/>
                <w:sz w:val="24"/>
              </w:rPr>
            </w:pPr>
            <w:r>
              <w:rPr>
                <w:rFonts w:hint="eastAsia" w:ascii="仿宋_GB2312" w:eastAsia="仿宋_GB2312"/>
                <w:bCs/>
                <w:sz w:val="24"/>
                <w:lang w:eastAsia="zh-CN"/>
              </w:rPr>
              <w:t>（八）</w:t>
            </w:r>
            <w:r>
              <w:rPr>
                <w:rFonts w:hint="eastAsia" w:ascii="仿宋_GB2312" w:eastAsia="仿宋_GB2312"/>
                <w:bCs/>
                <w:sz w:val="24"/>
              </w:rPr>
              <w:t>学院推荐意见：</w:t>
            </w:r>
          </w:p>
          <w:p>
            <w:pPr>
              <w:widowControl/>
              <w:topLinePunct/>
              <w:adjustRightInd w:val="0"/>
              <w:snapToGrid w:val="0"/>
              <w:spacing w:line="500" w:lineRule="exact"/>
              <w:ind w:firstLine="480" w:firstLineChars="200"/>
              <w:rPr>
                <w:rFonts w:hint="eastAsia" w:ascii="仿宋_GB2312" w:eastAsia="仿宋_GB2312"/>
                <w:bCs/>
                <w:sz w:val="24"/>
              </w:rPr>
            </w:pPr>
          </w:p>
          <w:p>
            <w:pPr>
              <w:widowControl/>
              <w:topLinePunct/>
              <w:adjustRightInd w:val="0"/>
              <w:snapToGrid w:val="0"/>
              <w:spacing w:line="500" w:lineRule="exact"/>
              <w:ind w:firstLine="480" w:firstLineChars="200"/>
              <w:rPr>
                <w:rFonts w:hint="eastAsia" w:ascii="仿宋_GB2312" w:eastAsia="仿宋_GB2312"/>
                <w:bCs/>
                <w:sz w:val="24"/>
              </w:rPr>
            </w:pPr>
          </w:p>
          <w:p>
            <w:pPr>
              <w:widowControl/>
              <w:topLinePunct/>
              <w:adjustRightInd w:val="0"/>
              <w:snapToGrid w:val="0"/>
              <w:spacing w:line="500" w:lineRule="exact"/>
              <w:rPr>
                <w:rFonts w:hint="eastAsia" w:ascii="仿宋_GB2312" w:eastAsia="仿宋_GB2312"/>
                <w:bCs/>
                <w:sz w:val="24"/>
              </w:rPr>
            </w:pPr>
          </w:p>
          <w:p>
            <w:pPr>
              <w:widowControl/>
              <w:topLinePunct/>
              <w:adjustRightInd w:val="0"/>
              <w:snapToGrid w:val="0"/>
              <w:spacing w:line="500" w:lineRule="exact"/>
              <w:rPr>
                <w:rFonts w:hint="eastAsia" w:ascii="仿宋_GB2312" w:eastAsia="仿宋_GB2312"/>
                <w:bCs/>
                <w:sz w:val="24"/>
              </w:rPr>
            </w:pPr>
            <w:r>
              <w:rPr>
                <w:rFonts w:hint="eastAsia" w:ascii="仿宋_GB2312" w:eastAsia="仿宋_GB2312"/>
                <w:bCs/>
                <w:sz w:val="24"/>
              </w:rPr>
              <w:t xml:space="preserve">                                             负责人签字：              （公章）</w:t>
            </w:r>
          </w:p>
          <w:p>
            <w:pPr>
              <w:widowControl/>
              <w:topLinePunct/>
              <w:adjustRightInd w:val="0"/>
              <w:snapToGrid w:val="0"/>
              <w:spacing w:line="500" w:lineRule="exact"/>
              <w:rPr>
                <w:rFonts w:hint="eastAsia" w:ascii="仿宋_GB2312" w:eastAsia="仿宋_GB2312"/>
                <w:bCs/>
                <w:sz w:val="24"/>
              </w:rPr>
            </w:pPr>
          </w:p>
          <w:p>
            <w:pPr>
              <w:widowControl/>
              <w:topLinePunct/>
              <w:adjustRightInd w:val="0"/>
              <w:snapToGrid w:val="0"/>
              <w:spacing w:line="500" w:lineRule="exact"/>
              <w:rPr>
                <w:rFonts w:hint="eastAsia" w:ascii="仿宋_GB2312" w:eastAsia="仿宋_GB2312"/>
                <w:bCs/>
                <w:sz w:val="24"/>
              </w:rPr>
            </w:pPr>
          </w:p>
          <w:p>
            <w:pPr>
              <w:widowControl/>
              <w:topLinePunct/>
              <w:adjustRightInd w:val="0"/>
              <w:snapToGrid w:val="0"/>
              <w:spacing w:line="500" w:lineRule="exact"/>
              <w:rPr>
                <w:rFonts w:hint="eastAsia" w:ascii="仿宋_GB2312" w:eastAsia="仿宋_GB2312"/>
                <w:bCs/>
                <w:sz w:val="24"/>
              </w:rPr>
            </w:pPr>
            <w:r>
              <w:rPr>
                <w:rFonts w:hint="eastAsia" w:ascii="仿宋_GB2312" w:eastAsia="仿宋_GB2312"/>
                <w:bCs/>
                <w:sz w:val="24"/>
              </w:rPr>
              <w:t xml:space="preserve">培养单位配套经费：      元                           年    月    日      </w:t>
            </w:r>
          </w:p>
          <w:p>
            <w:pPr>
              <w:widowControl/>
              <w:topLinePunct/>
              <w:adjustRightInd w:val="0"/>
              <w:snapToGrid w:val="0"/>
              <w:spacing w:line="500" w:lineRule="exact"/>
              <w:rPr>
                <w:rFonts w:hint="eastAsia" w:ascii="仿宋_GB2312"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9663" w:type="dxa"/>
            <w:gridSpan w:val="6"/>
            <w:noWrap w:val="0"/>
            <w:vAlign w:val="top"/>
          </w:tcPr>
          <w:p>
            <w:pPr>
              <w:numPr>
                <w:ilvl w:val="0"/>
                <w:numId w:val="1"/>
              </w:numPr>
              <w:spacing w:before="156" w:beforeLines="50" w:after="156" w:afterLines="50" w:line="440" w:lineRule="exact"/>
              <w:ind w:right="-1102" w:rightChars="-501"/>
              <w:rPr>
                <w:rFonts w:hint="eastAsia" w:ascii="仿宋_GB2312" w:eastAsia="仿宋_GB2312"/>
                <w:b w:val="0"/>
                <w:bCs w:val="0"/>
                <w:sz w:val="24"/>
              </w:rPr>
            </w:pPr>
            <w:r>
              <w:rPr>
                <w:rFonts w:hint="eastAsia" w:ascii="仿宋_GB2312" w:eastAsia="仿宋_GB2312"/>
                <w:b w:val="0"/>
                <w:bCs w:val="0"/>
                <w:sz w:val="24"/>
              </w:rPr>
              <w:t>研究生院（部）评审意见</w:t>
            </w:r>
          </w:p>
          <w:p>
            <w:pPr>
              <w:numPr>
                <w:ilvl w:val="-1"/>
                <w:numId w:val="0"/>
              </w:numPr>
              <w:spacing w:before="156" w:beforeLines="50" w:after="156" w:afterLines="50" w:line="440" w:lineRule="exact"/>
              <w:ind w:right="-1102" w:rightChars="-501"/>
              <w:rPr>
                <w:rFonts w:hint="eastAsia" w:ascii="仿宋_GB2312" w:eastAsia="仿宋_GB2312"/>
                <w:b/>
                <w:bCs/>
                <w:sz w:val="24"/>
              </w:rPr>
            </w:pPr>
          </w:p>
          <w:p>
            <w:pPr>
              <w:snapToGrid w:val="0"/>
              <w:spacing w:line="440" w:lineRule="exact"/>
              <w:jc w:val="left"/>
              <w:rPr>
                <w:rFonts w:hint="eastAsia" w:ascii="仿宋_GB2312" w:eastAsia="仿宋_GB2312"/>
                <w:sz w:val="24"/>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（单位公章） </w:t>
            </w:r>
          </w:p>
          <w:p>
            <w:pPr>
              <w:widowControl/>
              <w:topLinePunct/>
              <w:adjustRightInd w:val="0"/>
              <w:snapToGrid w:val="0"/>
              <w:spacing w:line="500" w:lineRule="exact"/>
              <w:rPr>
                <w:rFonts w:hint="eastAsia" w:ascii="仿宋_GB2312" w:eastAsia="仿宋_GB2312"/>
                <w:bCs/>
                <w:sz w:val="24"/>
                <w:lang w:eastAsia="zh-CN"/>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年    月    日</w:t>
            </w:r>
          </w:p>
        </w:tc>
      </w:tr>
    </w:tbl>
    <w:p>
      <w:pPr>
        <w:keepNext w:val="0"/>
        <w:keepLines w:val="0"/>
        <w:pageBreakBefore w:val="0"/>
        <w:widowControl w:val="0"/>
        <w:kinsoku/>
        <w:wordWrap/>
        <w:overflowPunct/>
        <w:topLinePunct w:val="0"/>
        <w:autoSpaceDE w:val="0"/>
        <w:autoSpaceDN w:val="0"/>
        <w:bidi w:val="0"/>
        <w:adjustRightInd w:val="0"/>
        <w:snapToGrid w:val="0"/>
        <w:spacing w:line="360" w:lineRule="auto"/>
        <w:ind w:firstLine="548" w:firstLineChars="200"/>
        <w:jc w:val="right"/>
        <w:textAlignment w:val="auto"/>
        <w:outlineLvl w:val="9"/>
        <w:rPr>
          <w:rFonts w:hint="eastAsia" w:ascii="仿宋" w:hAnsi="仿宋" w:eastAsia="仿宋" w:cs="仿宋"/>
          <w:color w:val="auto"/>
          <w:spacing w:val="-3"/>
          <w:sz w:val="28"/>
          <w:szCs w:val="28"/>
          <w:lang w:eastAsia="zh-CN"/>
        </w:rPr>
      </w:pPr>
    </w:p>
    <w:sectPr>
      <w:footerReference r:id="rId7" w:type="default"/>
      <w:pgSz w:w="11910" w:h="16840"/>
      <w:pgMar w:top="1180" w:right="1340" w:bottom="1180" w:left="1480" w:header="0" w:footer="98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ins w:id="0" w:author="郭晓鹏" w:date="2021-10-08T19:44:28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ins w:id="1" w:author="郭晓鹏" w:date="2021-10-08T19:44:28Z"/>
        <w:rStyle w:val="10"/>
      </w:rPr>
    </w:pPr>
    <w:ins w:id="2" w:author="郭晓鹏" w:date="2021-10-08T19:44:28Z">
      <w:r>
        <w:rPr>
          <w:rStyle w:val="10"/>
        </w:rPr>
        <w:fldChar w:fldCharType="begin"/>
      </w:r>
    </w:ins>
    <w:ins w:id="3" w:author="郭晓鹏" w:date="2021-10-08T19:44:28Z">
      <w:r>
        <w:rPr>
          <w:rStyle w:val="10"/>
        </w:rPr>
        <w:instrText xml:space="preserve">PAGE  </w:instrText>
      </w:r>
    </w:ins>
    <w:ins w:id="4" w:author="郭晓鹏" w:date="2021-10-08T19:44:28Z">
      <w:r>
        <w:rPr>
          <w:rStyle w:val="10"/>
        </w:rPr>
        <w:fldChar w:fldCharType="end"/>
      </w:r>
    </w:ins>
  </w:p>
  <w:p>
    <w:pPr>
      <w:pStyle w:val="4"/>
      <w:ind w:right="360"/>
      <w:rPr>
        <w:ins w:id="5" w:author="郭晓鹏" w:date="2021-10-08T19:44:28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EFF8"/>
    <w:multiLevelType w:val="singleLevel"/>
    <w:tmpl w:val="3ABEEFF8"/>
    <w:lvl w:ilvl="0" w:tentative="0">
      <w:start w:val="9"/>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郭晓鹏">
    <w15:presenceInfo w15:providerId="WPS Office" w15:userId="2355667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646101"/>
    <w:rsid w:val="014E4FF5"/>
    <w:rsid w:val="026B1ED4"/>
    <w:rsid w:val="047A78A4"/>
    <w:rsid w:val="061B58A3"/>
    <w:rsid w:val="08AC432C"/>
    <w:rsid w:val="0AA403B2"/>
    <w:rsid w:val="0AC535A1"/>
    <w:rsid w:val="0B47333A"/>
    <w:rsid w:val="0D437903"/>
    <w:rsid w:val="0E406DCE"/>
    <w:rsid w:val="0EBE5BDC"/>
    <w:rsid w:val="102A72AF"/>
    <w:rsid w:val="11555D03"/>
    <w:rsid w:val="11BA2DB6"/>
    <w:rsid w:val="1361271E"/>
    <w:rsid w:val="13841AC4"/>
    <w:rsid w:val="1784378D"/>
    <w:rsid w:val="18927769"/>
    <w:rsid w:val="18E111C8"/>
    <w:rsid w:val="1A4A127D"/>
    <w:rsid w:val="1BA05311"/>
    <w:rsid w:val="1BD3527C"/>
    <w:rsid w:val="1F282BED"/>
    <w:rsid w:val="1F621554"/>
    <w:rsid w:val="23B31C6B"/>
    <w:rsid w:val="255A00B6"/>
    <w:rsid w:val="26646101"/>
    <w:rsid w:val="28E70EF7"/>
    <w:rsid w:val="294908E0"/>
    <w:rsid w:val="29AA597E"/>
    <w:rsid w:val="29AC21A6"/>
    <w:rsid w:val="29B91E19"/>
    <w:rsid w:val="29D575FA"/>
    <w:rsid w:val="2A7032A1"/>
    <w:rsid w:val="2F4F5D0A"/>
    <w:rsid w:val="34730D98"/>
    <w:rsid w:val="34CD5DF9"/>
    <w:rsid w:val="36082995"/>
    <w:rsid w:val="367D4D01"/>
    <w:rsid w:val="38F41030"/>
    <w:rsid w:val="3B0C0726"/>
    <w:rsid w:val="3C0A3BEF"/>
    <w:rsid w:val="3C321034"/>
    <w:rsid w:val="40594539"/>
    <w:rsid w:val="428D4CAB"/>
    <w:rsid w:val="43305B85"/>
    <w:rsid w:val="46CE1C79"/>
    <w:rsid w:val="47831B92"/>
    <w:rsid w:val="486E2123"/>
    <w:rsid w:val="48C4284C"/>
    <w:rsid w:val="48EC01F0"/>
    <w:rsid w:val="4B2D75C5"/>
    <w:rsid w:val="4C8F5D91"/>
    <w:rsid w:val="4DA17082"/>
    <w:rsid w:val="4E891482"/>
    <w:rsid w:val="50F03217"/>
    <w:rsid w:val="51A140B0"/>
    <w:rsid w:val="52EC3B59"/>
    <w:rsid w:val="54B262A4"/>
    <w:rsid w:val="558248E9"/>
    <w:rsid w:val="56013EBA"/>
    <w:rsid w:val="57432E7E"/>
    <w:rsid w:val="576904A1"/>
    <w:rsid w:val="57A36795"/>
    <w:rsid w:val="5A333B64"/>
    <w:rsid w:val="5C2A4EF1"/>
    <w:rsid w:val="5C4D5BB2"/>
    <w:rsid w:val="5CBE6311"/>
    <w:rsid w:val="5DEF1DEB"/>
    <w:rsid w:val="5F881414"/>
    <w:rsid w:val="606200C9"/>
    <w:rsid w:val="635B14CD"/>
    <w:rsid w:val="64C74552"/>
    <w:rsid w:val="65EA68E5"/>
    <w:rsid w:val="66F8222A"/>
    <w:rsid w:val="673F7288"/>
    <w:rsid w:val="690C7178"/>
    <w:rsid w:val="6B16660C"/>
    <w:rsid w:val="6B9C0B65"/>
    <w:rsid w:val="6BD42865"/>
    <w:rsid w:val="6D395039"/>
    <w:rsid w:val="6D7451E0"/>
    <w:rsid w:val="6E8E1AF0"/>
    <w:rsid w:val="6F13224C"/>
    <w:rsid w:val="72B22EB6"/>
    <w:rsid w:val="742165B6"/>
    <w:rsid w:val="74761934"/>
    <w:rsid w:val="787C65AF"/>
    <w:rsid w:val="79AC4EB7"/>
    <w:rsid w:val="7A232B19"/>
    <w:rsid w:val="7A6C78F7"/>
    <w:rsid w:val="7AE139CE"/>
    <w:rsid w:val="7BFF4E00"/>
    <w:rsid w:val="7CAB7BFA"/>
    <w:rsid w:val="7DCB4873"/>
    <w:rsid w:val="7DFB4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9">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09"/>
    </w:pPr>
    <w:rPr>
      <w:rFonts w:ascii="宋体" w:hAnsi="宋体" w:eastAsia="宋体" w:cs="宋体"/>
      <w:sz w:val="28"/>
      <w:szCs w:val="28"/>
      <w:lang w:val="zh-CN" w:eastAsia="zh-CN" w:bidi="zh-CN"/>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styleId="11">
    <w:name w:val="List Paragraph"/>
    <w:basedOn w:val="1"/>
    <w:link w:val="12"/>
    <w:qFormat/>
    <w:uiPriority w:val="1"/>
    <w:pPr>
      <w:ind w:left="109" w:right="105" w:firstLine="561"/>
    </w:pPr>
    <w:rPr>
      <w:rFonts w:ascii="宋体" w:hAnsi="宋体" w:eastAsia="宋体" w:cs="宋体"/>
      <w:lang w:val="zh-CN" w:eastAsia="zh-CN" w:bidi="zh-CN"/>
    </w:rPr>
  </w:style>
  <w:style w:type="character" w:customStyle="1" w:styleId="12">
    <w:name w:val="List Paragraph Char"/>
    <w:link w:val="1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2021-10-05T09:38:00Z</dcterms:created>
  <dc:creator>美澤同學</dc:creator>
  <cp:lastModifiedBy>郭晓鹏</cp:lastModifiedBy>
  <dcterms:modified xsi:type="dcterms:W3CDTF">2021-10-25T08:05:15Z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D7388257B06F480398EEBED310776914</vt:lpwstr>
  </property>
</Properties>
</file>